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w:t>
      </w:r>
      <w:r w:rsidR="00216A86" w:rsidRPr="00216A86">
        <w:rPr>
          <w:rFonts w:ascii="Sylfaen" w:hAnsi="Sylfaen"/>
          <w:i w:val="0"/>
          <w:sz w:val="24"/>
          <w:szCs w:val="24"/>
        </w:rPr>
        <w:t>1</w:t>
      </w:r>
      <w:r w:rsidR="007223C7" w:rsidRPr="008B1F5B">
        <w:rPr>
          <w:rFonts w:ascii="Calibri" w:hAnsi="Calibri"/>
          <w:i w:val="0"/>
          <w:sz w:val="24"/>
          <w:szCs w:val="24"/>
        </w:rPr>
        <w:t>"-ого "</w:t>
      </w:r>
      <w:r w:rsidR="007223C7">
        <w:rPr>
          <w:rFonts w:ascii="GHEA Grapalat" w:hAnsi="GHEA Grapalat"/>
          <w:i w:val="0"/>
          <w:sz w:val="24"/>
          <w:szCs w:val="24"/>
        </w:rPr>
        <w:t>12</w:t>
      </w:r>
      <w:r w:rsidR="007223C7" w:rsidRPr="008B1F5B">
        <w:rPr>
          <w:rFonts w:ascii="Calibri" w:hAnsi="Calibri"/>
          <w:i w:val="0"/>
          <w:sz w:val="24"/>
          <w:szCs w:val="24"/>
        </w:rPr>
        <w:t>"  202</w:t>
      </w:r>
      <w:r w:rsidR="007223C7" w:rsidRPr="007223C7">
        <w:rPr>
          <w:rFonts w:ascii="Calibri" w:hAnsi="Calibri"/>
          <w:i w:val="0"/>
          <w:sz w:val="24"/>
          <w:szCs w:val="24"/>
        </w:rPr>
        <w:t>5</w:t>
      </w:r>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D5726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216A86">
        <w:rPr>
          <w:rFonts w:ascii="GHEA Grapalat" w:hAnsi="GHEA Grapalat"/>
          <w:i w:val="0"/>
          <w:sz w:val="24"/>
          <w:szCs w:val="24"/>
        </w:rPr>
        <w:t>NM-GHAPDZB-26/01</w:t>
      </w:r>
      <w:r w:rsidR="00D5726C" w:rsidRPr="00D5726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216A86" w:rsidRPr="00501D4F" w:rsidRDefault="00216A86" w:rsidP="00216A86">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Pr>
          <w:rFonts w:ascii="GHEA Grapalat" w:hAnsi="GHEA Grapalat"/>
          <w:i w:val="0"/>
          <w:sz w:val="22"/>
          <w:szCs w:val="22"/>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501D4F">
        <w:rPr>
          <w:rFonts w:ascii="GHEA Grapalat" w:hAnsi="GHEA Grapalat"/>
          <w:i w:val="0"/>
          <w:sz w:val="22"/>
          <w:szCs w:val="22"/>
        </w:rPr>
        <w:t xml:space="preserve"> объявляет открытый конкурс, который проводится одним этапом.</w:t>
      </w:r>
    </w:p>
    <w:p w:rsidR="00216A86" w:rsidRPr="00501D4F" w:rsidRDefault="00216A86" w:rsidP="00216A86">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поставку  </w:t>
      </w:r>
      <w:r w:rsidRPr="00501D4F">
        <w:rPr>
          <w:rFonts w:ascii="Arial Unicode" w:hAnsi="Arial Unicode"/>
          <w:i w:val="0"/>
          <w:sz w:val="22"/>
          <w:szCs w:val="22"/>
        </w:rPr>
        <w:t>продуктов</w:t>
      </w:r>
      <w:r w:rsidRPr="00501D4F">
        <w:rPr>
          <w:rFonts w:ascii="GHEA Grapalat" w:hAnsi="GHEA Grapalat"/>
          <w:i w:val="0"/>
          <w:sz w:val="22"/>
          <w:szCs w:val="22"/>
        </w:rPr>
        <w:t xml:space="preserve"> (далее — договор).</w:t>
      </w:r>
    </w:p>
    <w:p w:rsidR="00216A86" w:rsidRPr="009044F1" w:rsidRDefault="00216A86" w:rsidP="00216A86">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16A86" w:rsidRPr="00F677F1" w:rsidRDefault="00216A86" w:rsidP="00216A86">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16A86" w:rsidRPr="003F762C" w:rsidRDefault="00216A86" w:rsidP="00216A86">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16A86" w:rsidRPr="009044F1" w:rsidRDefault="00216A86" w:rsidP="00216A86">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216A86" w:rsidRPr="00D5443D" w:rsidRDefault="00216A86" w:rsidP="00216A86">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16A86" w:rsidRPr="00501D4F" w:rsidRDefault="00216A86" w:rsidP="00216A86">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Pr>
          <w:rFonts w:ascii="GHEA Grapalat" w:hAnsi="GHEA Grapalat"/>
          <w:i w:val="0"/>
          <w:sz w:val="24"/>
          <w:szCs w:val="24"/>
        </w:rPr>
        <w:t xml:space="preserve"> </w:t>
      </w:r>
      <w:r w:rsidRPr="002C3F4E">
        <w:rPr>
          <w:rFonts w:ascii="GHEA Grapalat" w:hAnsi="GHEA Grapalat"/>
          <w:i w:val="0"/>
          <w:sz w:val="24"/>
          <w:szCs w:val="24"/>
        </w:rPr>
        <w:t>адресу</w:t>
      </w:r>
      <w:r>
        <w:rPr>
          <w:rFonts w:ascii="GHEA Grapalat" w:hAnsi="GHEA Grapalat"/>
          <w:i w:val="0"/>
          <w:spacing w:val="6"/>
          <w:sz w:val="24"/>
          <w:szCs w:val="24"/>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2C3F4E">
        <w:rPr>
          <w:rFonts w:ascii="Calibri" w:hAnsi="Calibri"/>
          <w:i w:val="0"/>
          <w:sz w:val="24"/>
          <w:szCs w:val="24"/>
        </w:rPr>
        <w:t xml:space="preserve"> в документарной форме, </w:t>
      </w:r>
      <w:r>
        <w:rPr>
          <w:rFonts w:ascii="Calibri" w:hAnsi="Calibri"/>
          <w:i w:val="0"/>
          <w:sz w:val="24"/>
          <w:szCs w:val="24"/>
        </w:rPr>
        <w:t xml:space="preserve"> </w:t>
      </w:r>
      <w:r>
        <w:rPr>
          <w:rFonts w:ascii="Sylfaen" w:hAnsi="Sylfaen"/>
          <w:i w:val="0"/>
          <w:sz w:val="24"/>
          <w:szCs w:val="24"/>
          <w:lang w:val="hy-AM"/>
        </w:rPr>
        <w:t>1</w:t>
      </w:r>
      <w:r w:rsidRPr="00216A86">
        <w:rPr>
          <w:rFonts w:ascii="Sylfaen" w:hAnsi="Sylfaen"/>
          <w:i w:val="0"/>
          <w:sz w:val="24"/>
          <w:szCs w:val="24"/>
        </w:rPr>
        <w:t>0</w:t>
      </w:r>
      <w:r>
        <w:rPr>
          <w:rFonts w:ascii="Sylfaen" w:hAnsi="Sylfaen"/>
          <w:i w:val="0"/>
          <w:sz w:val="24"/>
          <w:szCs w:val="24"/>
          <w:lang w:val="hy-AM"/>
        </w:rPr>
        <w:t>.</w:t>
      </w:r>
      <w:r>
        <w:rPr>
          <w:rFonts w:ascii="Sylfaen" w:hAnsi="Sylfaen"/>
          <w:i w:val="0"/>
          <w:sz w:val="24"/>
          <w:szCs w:val="24"/>
        </w:rPr>
        <w:t xml:space="preserve">30 </w:t>
      </w:r>
      <w:r w:rsidRPr="002C3F4E">
        <w:rPr>
          <w:rFonts w:ascii="Calibri" w:hAnsi="Calibri"/>
          <w:i w:val="0"/>
          <w:sz w:val="24"/>
          <w:szCs w:val="24"/>
        </w:rPr>
        <w:t xml:space="preserve"> часов </w:t>
      </w:r>
      <w:r>
        <w:rPr>
          <w:rFonts w:ascii="Calibri" w:hAnsi="Calibri"/>
          <w:i w:val="0"/>
          <w:sz w:val="24"/>
          <w:szCs w:val="24"/>
        </w:rPr>
        <w:t xml:space="preserve"> </w:t>
      </w:r>
      <w:r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216A86" w:rsidRPr="00E42F1E" w:rsidRDefault="00216A86" w:rsidP="00216A86">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Вскрытие заявок будет проводиться по адресу</w:t>
      </w:r>
      <w:r>
        <w:rPr>
          <w:rFonts w:ascii="GHEA Grapalat" w:hAnsi="GHEA Grapalat"/>
          <w:i w:val="0"/>
          <w:sz w:val="24"/>
          <w:szCs w:val="24"/>
        </w:rPr>
        <w:t xml:space="preserve"> </w:t>
      </w:r>
      <w:r w:rsidRPr="002C3F4E">
        <w:rPr>
          <w:rFonts w:ascii="GHEA Grapalat" w:hAnsi="GHEA Grapalat"/>
          <w:i w:val="0"/>
          <w:sz w:val="24"/>
          <w:szCs w:val="24"/>
        </w:rPr>
        <w:t xml:space="preserve"> </w:t>
      </w:r>
      <w:r w:rsidRPr="004E1143">
        <w:rPr>
          <w:rFonts w:ascii="Sylfaen" w:hAnsi="Sylfaen"/>
          <w:i w:val="0"/>
        </w:rPr>
        <w:t>В.</w:t>
      </w:r>
      <w:r>
        <w:rPr>
          <w:rFonts w:ascii="Sylfaen" w:hAnsi="Sylfaen"/>
          <w:i w:val="0"/>
        </w:rPr>
        <w:t xml:space="preserve"> Мамиконяна 12, поселок Нор Кянк</w:t>
      </w:r>
      <w:r w:rsidRPr="0015555B">
        <w:rPr>
          <w:rFonts w:ascii="GHEA Grapalat" w:hAnsi="GHEA Grapalat"/>
          <w:i w:val="0"/>
          <w:sz w:val="24"/>
          <w:szCs w:val="24"/>
        </w:rPr>
        <w:t xml:space="preserve"> </w:t>
      </w:r>
      <w:r>
        <w:rPr>
          <w:rFonts w:ascii="GHEA Grapalat" w:hAnsi="GHEA Grapalat"/>
          <w:i w:val="0"/>
          <w:sz w:val="24"/>
          <w:szCs w:val="24"/>
        </w:rPr>
        <w:t xml:space="preserve"> </w:t>
      </w:r>
      <w:r w:rsidR="00834804">
        <w:rPr>
          <w:rFonts w:ascii="Sylfaen" w:hAnsi="Sylfaen"/>
          <w:i w:val="0"/>
          <w:sz w:val="24"/>
          <w:szCs w:val="24"/>
        </w:rPr>
        <w:t>10.0</w:t>
      </w:r>
      <w:r w:rsidRPr="00E42F1E">
        <w:rPr>
          <w:rFonts w:ascii="Sylfaen" w:hAnsi="Sylfaen"/>
          <w:i w:val="0"/>
          <w:sz w:val="24"/>
          <w:szCs w:val="24"/>
        </w:rPr>
        <w:t>0 в</w:t>
      </w:r>
      <w:r w:rsidRPr="00E42F1E">
        <w:rPr>
          <w:rFonts w:ascii="Sylfaen" w:hAnsi="Sylfaen"/>
          <w:i w:val="0"/>
          <w:sz w:val="24"/>
          <w:szCs w:val="24"/>
          <w:lang w:val="hy-AM"/>
        </w:rPr>
        <w:t xml:space="preserve"> </w:t>
      </w:r>
      <w:r w:rsidRPr="00E42F1E">
        <w:rPr>
          <w:rFonts w:ascii="Sylfaen" w:hAnsi="Sylfaen"/>
          <w:i w:val="0"/>
          <w:sz w:val="24"/>
          <w:szCs w:val="24"/>
        </w:rPr>
        <w:t xml:space="preserve"> 18 .</w:t>
      </w:r>
      <w:r w:rsidRPr="00E42F1E">
        <w:rPr>
          <w:rFonts w:ascii="GHEA Grapalat" w:hAnsi="GHEA Grapalat"/>
          <w:sz w:val="24"/>
          <w:szCs w:val="24"/>
        </w:rPr>
        <w:t xml:space="preserve">11.2025 </w:t>
      </w:r>
      <w:r w:rsidRPr="00E42F1E">
        <w:rPr>
          <w:rFonts w:ascii="Sylfaen" w:hAnsi="Sylfaen"/>
          <w:sz w:val="24"/>
          <w:szCs w:val="24"/>
          <w:lang w:val="hy-AM"/>
        </w:rPr>
        <w:t>года</w:t>
      </w:r>
      <w:r w:rsidRPr="00E42F1E">
        <w:rPr>
          <w:rFonts w:ascii="Sylfaen" w:hAnsi="Sylfaen"/>
          <w:sz w:val="24"/>
          <w:szCs w:val="24"/>
        </w:rPr>
        <w:t xml:space="preserve"> </w:t>
      </w:r>
      <w:r w:rsidRPr="00E42F1E">
        <w:rPr>
          <w:rFonts w:ascii="GHEA Grapalat" w:hAnsi="GHEA Grapalat"/>
          <w:i w:val="0"/>
          <w:sz w:val="24"/>
          <w:szCs w:val="24"/>
        </w:rPr>
        <w:t>.</w:t>
      </w:r>
    </w:p>
    <w:p w:rsidR="00216A86" w:rsidRPr="001B32D9" w:rsidRDefault="00216A86" w:rsidP="00216A86">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16A86" w:rsidRPr="003A1EBB" w:rsidRDefault="00216A86" w:rsidP="00216A86">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16A86" w:rsidRPr="009E3704" w:rsidRDefault="00216A86" w:rsidP="00216A86">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216A86" w:rsidRPr="00501D4F" w:rsidRDefault="00216A86" w:rsidP="00216A86">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216A86" w:rsidRPr="00501D4F" w:rsidRDefault="00216A86" w:rsidP="00216A86">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Sylfaen" w:hAnsi="Sylfaen"/>
        </w:rPr>
        <w:t>&lt;&lt;Нор Кянки НУХ&gt;&gt; НОАК</w:t>
      </w:r>
    </w:p>
    <w:p w:rsidR="00915A97" w:rsidRPr="00D5443D" w:rsidRDefault="00E97182" w:rsidP="00E97182">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cs="Sylfaen"/>
          <w:b/>
          <w:sz w:val="22"/>
          <w:szCs w:val="22"/>
        </w:rPr>
        <w:br w:type="page"/>
      </w:r>
      <w:r w:rsidR="00915A97">
        <w:rPr>
          <w:rFonts w:ascii="GHEA Grapalat" w:hAnsi="GHEA Grapalat" w:cs="Sylfaen"/>
          <w:b/>
        </w:rPr>
        <w:lastRenderedPageBreak/>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216A86">
        <w:rPr>
          <w:rFonts w:ascii="Sylfaen" w:hAnsi="Sylfaen"/>
          <w:lang w:val="en-US"/>
        </w:rPr>
        <w:t>N</w:t>
      </w:r>
      <w:r>
        <w:rPr>
          <w:rFonts w:ascii="Sylfaen" w:hAnsi="Sylfaen"/>
        </w:rPr>
        <w:t>M-GHAPDzB-25/01</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w:t>
      </w:r>
      <w:r w:rsidR="00216A86" w:rsidRPr="00216A86">
        <w:rPr>
          <w:rFonts w:ascii="GHEA Grapalat" w:hAnsi="GHEA Grapalat"/>
          <w:i/>
        </w:rPr>
        <w:t>1</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216A86" w:rsidRPr="00501D4F" w:rsidRDefault="00216A86" w:rsidP="00216A86">
      <w:pPr>
        <w:widowControl w:val="0"/>
        <w:spacing w:after="160"/>
        <w:ind w:firstLine="567"/>
        <w:jc w:val="center"/>
        <w:rPr>
          <w:rFonts w:ascii="Calibri" w:hAnsi="Calibri"/>
          <w:sz w:val="22"/>
          <w:szCs w:val="22"/>
        </w:rPr>
      </w:pPr>
      <w:r>
        <w:rPr>
          <w:rFonts w:ascii="Sylfaen" w:hAnsi="Sylfaen"/>
        </w:rPr>
        <w:t>&lt;&lt;Нор Кянки НУХ&gt;&gt; НОАК</w:t>
      </w:r>
    </w:p>
    <w:p w:rsidR="00E97182" w:rsidRPr="00E97182" w:rsidRDefault="00E97182" w:rsidP="00E97182">
      <w:pPr>
        <w:widowControl w:val="0"/>
        <w:spacing w:after="160"/>
        <w:ind w:right="-7" w:firstLine="567"/>
        <w:jc w:val="center"/>
        <w:rPr>
          <w:rFonts w:ascii="GHEA Grapalat" w:hAnsi="GHEA Grapalat" w:cs="Sylfaen"/>
          <w:b/>
        </w:rPr>
      </w:pPr>
      <w:r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ЗАПРОС  КОТИРОВОК, ОБЪЯВЛЕННЫЙ С ЦЕЛЬЮ ПРИОБРЕТЕНИЯ «ПРОДУКТОВ»ДЛЯ НУЖД </w:t>
      </w:r>
    </w:p>
    <w:p w:rsidR="00216A86" w:rsidRPr="00501D4F" w:rsidRDefault="00216A86" w:rsidP="00216A86">
      <w:pPr>
        <w:widowControl w:val="0"/>
        <w:spacing w:after="160"/>
        <w:ind w:firstLine="567"/>
        <w:jc w:val="center"/>
        <w:rPr>
          <w:rFonts w:ascii="Calibri" w:hAnsi="Calibri"/>
          <w:sz w:val="22"/>
          <w:szCs w:val="22"/>
        </w:rPr>
      </w:pPr>
      <w:r>
        <w:rPr>
          <w:rFonts w:ascii="Sylfaen" w:hAnsi="Sylfaen"/>
        </w:rPr>
        <w:t>&lt;&lt;Нор Кянки НУХ&gt;&gt; НОАК</w:t>
      </w:r>
    </w:p>
    <w:p w:rsidR="00E97182" w:rsidRPr="00E97182" w:rsidRDefault="00E97182" w:rsidP="00E97182">
      <w:pPr>
        <w:rPr>
          <w:rFonts w:ascii="GHEA Grapalat" w:hAnsi="GHEA Grapalat"/>
          <w:b/>
        </w:rPr>
      </w:pPr>
      <w:r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216A86" w:rsidRPr="00501D4F" w:rsidRDefault="00216A86" w:rsidP="00216A86">
      <w:pPr>
        <w:widowControl w:val="0"/>
        <w:spacing w:after="160"/>
        <w:ind w:firstLine="567"/>
        <w:jc w:val="center"/>
        <w:rPr>
          <w:rFonts w:ascii="Calibri" w:hAnsi="Calibri"/>
          <w:sz w:val="22"/>
          <w:szCs w:val="22"/>
        </w:rPr>
      </w:pPr>
      <w:r>
        <w:rPr>
          <w:rFonts w:ascii="Sylfaen" w:hAnsi="Sylfaen"/>
        </w:rPr>
        <w:t>&lt;&lt;Нор Кянки НУХ&gt;&gt; НОАК</w:t>
      </w:r>
    </w:p>
    <w:p w:rsidR="00E97182" w:rsidRPr="00501D4F" w:rsidRDefault="00E97182" w:rsidP="00E97182">
      <w:pPr>
        <w:widowControl w:val="0"/>
        <w:spacing w:after="160"/>
        <w:jc w:val="center"/>
        <w:rPr>
          <w:rFonts w:ascii="GHEA Grapalat" w:hAnsi="GHEA Grapalat"/>
        </w:rPr>
      </w:pPr>
      <w:r w:rsidRPr="00E97182">
        <w:rPr>
          <w:rFonts w:ascii="GHEA Grapalat" w:hAnsi="GHEA Grapalat"/>
          <w:b/>
        </w:rPr>
        <w:t xml:space="preserve">ПРИГЛАШЕНИЯ НА ОТКРЫТЫЙ КОНКУРС, </w:t>
      </w:r>
      <w:r w:rsidRPr="00E97182">
        <w:rPr>
          <w:rFonts w:ascii="GHEA Grapalat" w:hAnsi="GHEA Grapalat"/>
          <w:b/>
        </w:rPr>
        <w:br/>
      </w:r>
      <w:r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16A86">
        <w:rPr>
          <w:rFonts w:ascii="GHEA Grapalat" w:hAnsi="GHEA Grapalat"/>
          <w:i/>
        </w:rPr>
        <w:t>NM-GHAPDZB-26/01</w:t>
      </w:r>
      <w:r w:rsidR="00D5726C" w:rsidRPr="00D5726C">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Pr="00216A86" w:rsidRDefault="007223C7" w:rsidP="00216A86">
      <w:pPr>
        <w:widowControl w:val="0"/>
        <w:spacing w:after="160"/>
        <w:ind w:firstLine="567"/>
        <w:jc w:val="center"/>
        <w:rPr>
          <w:rFonts w:ascii="Calibri" w:hAnsi="Calibri"/>
          <w:sz w:val="22"/>
          <w:szCs w:val="22"/>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rPr>
        <w:t xml:space="preserve">Предметом закупки является приобретение </w:t>
      </w:r>
      <w:r w:rsidR="00216A86">
        <w:rPr>
          <w:rFonts w:ascii="Sylfaen" w:hAnsi="Sylfaen"/>
        </w:rPr>
        <w:t>&lt;&lt;Нор Кянки НУХ&gt;НОАК</w:t>
      </w:r>
    </w:p>
    <w:p w:rsidR="00E97182" w:rsidRPr="003B04C4" w:rsidRDefault="00E97182" w:rsidP="00E97182">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(далее — также товар) для нужд "</w:t>
      </w:r>
      <w:r w:rsidRPr="009E3704">
        <w:rPr>
          <w:rFonts w:ascii="Arial Unicode" w:hAnsi="Arial Unicode"/>
          <w:i w:val="0"/>
          <w:sz w:val="24"/>
          <w:szCs w:val="24"/>
        </w:rPr>
        <w:t xml:space="preserve"> </w:t>
      </w:r>
      <w:r>
        <w:rPr>
          <w:rFonts w:ascii="Arial Unicode" w:hAnsi="Arial Unicode"/>
          <w:i w:val="0"/>
          <w:sz w:val="24"/>
          <w:szCs w:val="24"/>
        </w:rPr>
        <w:t>продуктов</w:t>
      </w:r>
      <w:r w:rsidRPr="009044F1">
        <w:rPr>
          <w:rFonts w:ascii="GHEA Grapalat" w:hAnsi="GHEA Grapalat"/>
          <w:i w:val="0"/>
          <w:sz w:val="24"/>
          <w:szCs w:val="24"/>
        </w:rPr>
        <w:t xml:space="preserve"> ", которые сгруппированы в </w:t>
      </w:r>
      <w:r>
        <w:rPr>
          <w:rFonts w:ascii="GHEA Grapalat" w:hAnsi="GHEA Grapalat"/>
          <w:i w:val="0"/>
          <w:sz w:val="24"/>
          <w:szCs w:val="24"/>
        </w:rPr>
        <w:t xml:space="preserve">лоты </w:t>
      </w:r>
      <w:r w:rsidR="00D74C98" w:rsidRPr="003B04C4">
        <w:rPr>
          <w:rFonts w:ascii="GHEA Grapalat" w:hAnsi="GHEA Grapalat"/>
          <w:i w:val="0"/>
          <w:sz w:val="24"/>
          <w:szCs w:val="24"/>
        </w:rPr>
        <w:t>8</w:t>
      </w:r>
      <w:r w:rsidRPr="003B04C4">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350000</w:t>
            </w:r>
          </w:p>
        </w:tc>
        <w:tc>
          <w:tcPr>
            <w:tcW w:w="6458" w:type="dxa"/>
            <w:vAlign w:val="center"/>
          </w:tcPr>
          <w:p w:rsidR="003B04C4" w:rsidRPr="00D7710F" w:rsidRDefault="003B04C4" w:rsidP="003B04C4">
            <w:pPr>
              <w:pStyle w:val="23"/>
              <w:spacing w:line="240" w:lineRule="auto"/>
              <w:ind w:firstLine="0"/>
              <w:rPr>
                <w:rFonts w:ascii="GHEA Grapalat" w:hAnsi="GHEA Grapalat"/>
                <w:u w:val="single"/>
                <w:vertAlign w:val="subscript"/>
              </w:rPr>
            </w:pPr>
            <w:r w:rsidRPr="00D7710F">
              <w:rPr>
                <w:rFonts w:ascii="GHEA Grapalat" w:hAnsi="GHEA Grapalat" w:cs="Calibri"/>
                <w:color w:val="000000"/>
              </w:rPr>
              <w:t>Масло</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860000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Говядина</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1248800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Куриная грудка</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168000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Сыр — это невкусно.</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360000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Молоко</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585000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Йогурт</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57000</w:t>
            </w:r>
          </w:p>
        </w:tc>
        <w:tc>
          <w:tcPr>
            <w:tcW w:w="6458" w:type="dxa"/>
            <w:vAlign w:val="center"/>
          </w:tcPr>
          <w:p w:rsidR="003B04C4" w:rsidRPr="00D7710F" w:rsidRDefault="003B04C4" w:rsidP="003B04C4">
            <w:pPr>
              <w:pStyle w:val="23"/>
              <w:spacing w:line="240" w:lineRule="auto"/>
              <w:ind w:firstLine="0"/>
              <w:rPr>
                <w:rFonts w:ascii="GHEA Grapalat" w:hAnsi="GHEA Grapalat"/>
              </w:rPr>
            </w:pPr>
            <w:r w:rsidRPr="00D7710F">
              <w:rPr>
                <w:rFonts w:ascii="GHEA Grapalat" w:hAnsi="GHEA Grapalat" w:cs="Calibri"/>
                <w:color w:val="000000"/>
              </w:rPr>
              <w:t>Сметана</w:t>
            </w:r>
          </w:p>
        </w:tc>
      </w:tr>
      <w:tr w:rsidR="003B04C4" w:rsidRPr="009044F1" w:rsidTr="00AD432A">
        <w:trPr>
          <w:jc w:val="center"/>
        </w:trPr>
        <w:tc>
          <w:tcPr>
            <w:tcW w:w="1530" w:type="dxa"/>
            <w:vAlign w:val="center"/>
          </w:tcPr>
          <w:p w:rsidR="003B04C4" w:rsidRPr="009044F1" w:rsidRDefault="003B04C4" w:rsidP="003B04C4">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3B04C4" w:rsidRDefault="003B04C4" w:rsidP="003B04C4">
            <w:pPr>
              <w:jc w:val="center"/>
              <w:rPr>
                <w:rFonts w:ascii="Calibri" w:hAnsi="Calibri"/>
                <w:color w:val="000000"/>
                <w:sz w:val="22"/>
                <w:szCs w:val="22"/>
              </w:rPr>
            </w:pPr>
            <w:r>
              <w:rPr>
                <w:rFonts w:ascii="Calibri" w:hAnsi="Calibri"/>
                <w:color w:val="000000"/>
                <w:sz w:val="22"/>
                <w:szCs w:val="22"/>
              </w:rPr>
              <w:t>156000</w:t>
            </w:r>
          </w:p>
        </w:tc>
        <w:tc>
          <w:tcPr>
            <w:tcW w:w="6458" w:type="dxa"/>
            <w:vAlign w:val="center"/>
          </w:tcPr>
          <w:p w:rsidR="003B04C4" w:rsidRPr="00D7710F" w:rsidRDefault="003B04C4" w:rsidP="003B04C4">
            <w:pPr>
              <w:pStyle w:val="23"/>
              <w:spacing w:line="240" w:lineRule="auto"/>
              <w:ind w:firstLine="0"/>
              <w:rPr>
                <w:rFonts w:ascii="GHEA Grapalat" w:hAnsi="GHEA Grapalat" w:cs="Sylfaen"/>
                <w:color w:val="000000"/>
              </w:rPr>
            </w:pPr>
            <w:r w:rsidRPr="00D7710F">
              <w:rPr>
                <w:rFonts w:ascii="GHEA Grapalat" w:hAnsi="GHEA Grapalat" w:cs="Calibri"/>
                <w:color w:val="000000"/>
              </w:rPr>
              <w:t>Творог</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w:t>
      </w:r>
      <w:r w:rsidRPr="009044F1">
        <w:rPr>
          <w:rFonts w:ascii="GHEA Grapalat" w:hAnsi="GHEA Grapalat"/>
        </w:rPr>
        <w:lastRenderedPageBreak/>
        <w:t>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9044F1">
        <w:rPr>
          <w:rFonts w:ascii="GHEA Grapalat" w:hAnsi="GHEA Grapalat"/>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w:t>
      </w:r>
      <w:r w:rsidRPr="007D4470">
        <w:rPr>
          <w:rFonts w:ascii="GHEA Grapalat" w:hAnsi="GHEA Grapalat"/>
        </w:rPr>
        <w:lastRenderedPageBreak/>
        <w:t>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97182" w:rsidRDefault="00A80ECD" w:rsidP="007223C7">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E97182" w:rsidRPr="00E97182">
        <w:rPr>
          <w:rFonts w:ascii="GHEA Grapalat" w:hAnsi="GHEA Grapalat"/>
          <w:sz w:val="22"/>
          <w:szCs w:val="22"/>
        </w:rPr>
        <w:t>Араратской области   с.  Гораван на ул.  Геворг Марзпетуни 7,   году, В 1</w:t>
      </w:r>
      <w:r w:rsidR="00834804">
        <w:rPr>
          <w:rFonts w:ascii="GHEA Grapalat" w:hAnsi="GHEA Grapalat"/>
          <w:sz w:val="22"/>
          <w:szCs w:val="22"/>
        </w:rPr>
        <w:t>1;0</w:t>
      </w:r>
      <w:r w:rsidR="00E97182">
        <w:rPr>
          <w:rFonts w:ascii="GHEA Grapalat" w:hAnsi="GHEA Grapalat"/>
          <w:sz w:val="22"/>
          <w:szCs w:val="22"/>
        </w:rPr>
        <w:t xml:space="preserve">0 в </w:t>
      </w:r>
    </w:p>
    <w:p w:rsidR="00A80ECD" w:rsidRDefault="00E97182" w:rsidP="00E97182">
      <w:pPr>
        <w:pStyle w:val="23"/>
        <w:widowControl w:val="0"/>
        <w:tabs>
          <w:tab w:val="left" w:pos="1134"/>
        </w:tabs>
        <w:spacing w:after="160" w:line="240" w:lineRule="auto"/>
        <w:ind w:firstLine="0"/>
        <w:rPr>
          <w:rFonts w:ascii="GHEA Grapalat" w:hAnsi="GHEA Grapalat" w:cs="Sylfaen"/>
          <w:sz w:val="24"/>
          <w:szCs w:val="24"/>
        </w:rPr>
      </w:pPr>
      <w:r>
        <w:rPr>
          <w:rFonts w:ascii="GHEA Grapalat" w:hAnsi="GHEA Grapalat"/>
          <w:sz w:val="22"/>
          <w:szCs w:val="22"/>
        </w:rPr>
        <w:t>16</w:t>
      </w:r>
      <w:r w:rsidRPr="00E97182">
        <w:rPr>
          <w:rFonts w:ascii="GHEA Grapalat" w:hAnsi="GHEA Grapalat"/>
          <w:sz w:val="22"/>
          <w:szCs w:val="22"/>
        </w:rPr>
        <w:t>.</w:t>
      </w:r>
      <w:r>
        <w:rPr>
          <w:rFonts w:ascii="GHEA Grapalat" w:hAnsi="GHEA Grapalat"/>
          <w:sz w:val="22"/>
          <w:szCs w:val="22"/>
        </w:rPr>
        <w:t>12.2025</w:t>
      </w:r>
      <w:r w:rsidRPr="00E97182">
        <w:rPr>
          <w:rFonts w:ascii="GHEA Grapalat" w:hAnsi="GHEA Grapalat"/>
          <w:sz w:val="22"/>
          <w:szCs w:val="22"/>
        </w:rPr>
        <w:t xml:space="preserve">Г.  </w:t>
      </w:r>
      <w:r w:rsidR="00A80ECD"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00A80ECD"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sidR="00A80ECD">
        <w:rPr>
          <w:rFonts w:ascii="GHEA Grapalat" w:hAnsi="GHEA Grapalat"/>
          <w:sz w:val="24"/>
          <w:szCs w:val="24"/>
        </w:rPr>
        <w:t xml:space="preserve"> указанием в журнале регистрации номера </w:t>
      </w:r>
      <w:r w:rsidR="00A80ECD">
        <w:rPr>
          <w:rFonts w:ascii="GHEA Grapalat" w:hAnsi="GHEA Grapalat"/>
          <w:sz w:val="24"/>
          <w:szCs w:val="24"/>
        </w:rPr>
        <w:lastRenderedPageBreak/>
        <w:t>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lastRenderedPageBreak/>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w:t>
      </w:r>
      <w:r w:rsidRPr="009044F1">
        <w:rPr>
          <w:rFonts w:ascii="GHEA Grapalat" w:hAnsi="GHEA Grapalat"/>
          <w:sz w:val="24"/>
          <w:szCs w:val="24"/>
        </w:rPr>
        <w:lastRenderedPageBreak/>
        <w:t>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F77044">
        <w:rPr>
          <w:rFonts w:ascii="GHEA Grapalat" w:hAnsi="GHEA Grapalat"/>
          <w:sz w:val="24"/>
          <w:szCs w:val="24"/>
        </w:rPr>
        <w:t>на "</w:t>
      </w:r>
      <w:r w:rsidR="000A0EB5" w:rsidRPr="00F77044">
        <w:rPr>
          <w:rFonts w:ascii="GHEA Grapalat" w:hAnsi="GHEA Grapalat"/>
          <w:sz w:val="24"/>
          <w:szCs w:val="24"/>
        </w:rPr>
        <w:t>7</w:t>
      </w:r>
      <w:r w:rsidRPr="00F77044">
        <w:rPr>
          <w:rFonts w:ascii="GHEA Grapalat" w:hAnsi="GHEA Grapalat"/>
          <w:sz w:val="24"/>
          <w:szCs w:val="24"/>
        </w:rPr>
        <w:t>"-ый день в "</w:t>
      </w:r>
      <w:r w:rsidR="000A0EB5" w:rsidRPr="00E42F1E">
        <w:rPr>
          <w:rFonts w:ascii="GHEA Grapalat" w:hAnsi="GHEA Grapalat"/>
          <w:sz w:val="24"/>
          <w:szCs w:val="24"/>
        </w:rPr>
        <w:t>1</w:t>
      </w:r>
      <w:r w:rsidR="00834804">
        <w:rPr>
          <w:rFonts w:ascii="GHEA Grapalat" w:hAnsi="GHEA Grapalat"/>
          <w:sz w:val="24"/>
          <w:szCs w:val="24"/>
        </w:rPr>
        <w:t>1;0</w:t>
      </w:r>
      <w:bookmarkStart w:id="3" w:name="_GoBack"/>
      <w:bookmarkEnd w:id="3"/>
      <w:r w:rsidR="000A0EB5" w:rsidRPr="00E42F1E">
        <w:rPr>
          <w:rFonts w:ascii="GHEA Grapalat" w:hAnsi="GHEA Grapalat"/>
          <w:sz w:val="24"/>
          <w:szCs w:val="24"/>
        </w:rPr>
        <w:t>0</w:t>
      </w:r>
      <w:r w:rsidRPr="00E42F1E">
        <w:rPr>
          <w:rFonts w:ascii="GHEA Grapalat" w:hAnsi="GHEA Grapalat"/>
          <w:sz w:val="24"/>
          <w:szCs w:val="24"/>
        </w:rPr>
        <w:t xml:space="preserve">" со дня </w:t>
      </w:r>
      <w:r w:rsidRPr="00E42F1E">
        <w:rPr>
          <w:rFonts w:ascii="GHEA Grapalat" w:hAnsi="GHEA Grapalat"/>
          <w:sz w:val="24"/>
          <w:szCs w:val="24"/>
        </w:rPr>
        <w:lastRenderedPageBreak/>
        <w:t xml:space="preserve">опубликования в </w:t>
      </w:r>
      <w:r w:rsidR="00CE35E7" w:rsidRPr="00E42F1E">
        <w:rPr>
          <w:rFonts w:ascii="GHEA Grapalat" w:hAnsi="GHEA Grapalat"/>
          <w:sz w:val="24"/>
          <w:szCs w:val="24"/>
        </w:rPr>
        <w:t>бюллетене</w:t>
      </w:r>
      <w:r w:rsidRPr="00E42F1E">
        <w:rPr>
          <w:rFonts w:ascii="GHEA Grapalat" w:hAnsi="GHEA Grapalat"/>
          <w:sz w:val="24"/>
          <w:szCs w:val="24"/>
        </w:rPr>
        <w:t xml:space="preserve"> объявления и приглашения на настоящую </w:t>
      </w:r>
      <w:r w:rsidRPr="009044F1">
        <w:rPr>
          <w:rFonts w:ascii="GHEA Grapalat" w:hAnsi="GHEA Grapalat"/>
          <w:sz w:val="24"/>
          <w:szCs w:val="24"/>
        </w:rPr>
        <w:t xml:space="preserve">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w:t>
      </w:r>
      <w:r w:rsidRPr="002F249D">
        <w:rPr>
          <w:rFonts w:ascii="GHEA Grapalat" w:hAnsi="GHEA Grapalat"/>
          <w:sz w:val="24"/>
          <w:szCs w:val="24"/>
        </w:rPr>
        <w:lastRenderedPageBreak/>
        <w:t>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w:t>
      </w:r>
      <w:r w:rsidR="00A23E7B">
        <w:rPr>
          <w:rFonts w:ascii="GHEA Grapalat" w:hAnsi="GHEA Grapalat"/>
          <w:sz w:val="24"/>
          <w:szCs w:val="24"/>
        </w:rPr>
        <w:lastRenderedPageBreak/>
        <w:t>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7"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16A86">
        <w:rPr>
          <w:rFonts w:ascii="GHEA Grapalat" w:hAnsi="GHEA Grapalat"/>
          <w:i/>
          <w:sz w:val="24"/>
          <w:szCs w:val="24"/>
        </w:rPr>
        <w:t>NM-GHAPDZB-26/01</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16A86">
        <w:rPr>
          <w:rFonts w:ascii="GHEA Grapalat" w:hAnsi="GHEA Grapalat"/>
          <w:i/>
        </w:rPr>
        <w:t>NM-GHAPDZB-26/01</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16A86">
        <w:rPr>
          <w:rFonts w:ascii="GHEA Grapalat" w:hAnsi="GHEA Grapalat"/>
          <w:i/>
        </w:rPr>
        <w:t>NM-GHAPDZB-26/01</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216A86">
        <w:rPr>
          <w:rFonts w:ascii="GHEA Grapalat" w:hAnsi="GHEA Grapalat"/>
          <w:i/>
        </w:rPr>
        <w:t>NM-GHAPDZB-26/01</w:t>
      </w:r>
      <w:r w:rsidR="00D5726C" w:rsidRPr="00D5726C">
        <w:rPr>
          <w:rFonts w:ascii="GHEA Grapalat" w:hAnsi="GHEA Grapalat"/>
          <w:i/>
        </w:rPr>
        <w:t xml:space="preserve">  </w:t>
      </w:r>
      <w:r w:rsidRPr="00AF791F">
        <w:rPr>
          <w:rFonts w:ascii="GHEA Grapalat" w:hAnsi="GHEA Grapalat"/>
        </w:rPr>
        <w:t>*</w:t>
      </w:r>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16A86">
        <w:rPr>
          <w:rFonts w:ascii="GHEA Grapalat" w:hAnsi="GHEA Grapalat"/>
          <w:i/>
          <w:sz w:val="24"/>
          <w:szCs w:val="24"/>
        </w:rPr>
        <w:t>NM-GHAPDZB-26/01</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216A86">
        <w:rPr>
          <w:rFonts w:ascii="GHEA Grapalat" w:hAnsi="GHEA Grapalat"/>
          <w:i/>
        </w:rPr>
        <w:t>NM-GHAPDZB-26/01</w:t>
      </w:r>
      <w:r w:rsidR="000A0EB5" w:rsidRPr="00D5726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216A86">
        <w:rPr>
          <w:rFonts w:ascii="GHEA Grapalat" w:hAnsi="GHEA Grapalat"/>
          <w:i w:val="0"/>
          <w:sz w:val="24"/>
          <w:szCs w:val="24"/>
        </w:rPr>
        <w:t>NM-GHAPDZB-26/01</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65DD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65DD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65DD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65DDA"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65DDA"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65DD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16A86">
        <w:rPr>
          <w:rFonts w:ascii="GHEA Grapalat" w:hAnsi="GHEA Grapalat"/>
          <w:i/>
          <w:sz w:val="24"/>
          <w:szCs w:val="24"/>
        </w:rPr>
        <w:t>NM-GHAPDZB-26/01</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216A86">
        <w:rPr>
          <w:rFonts w:ascii="GHEA Grapalat" w:hAnsi="GHEA Grapalat"/>
          <w:i/>
        </w:rPr>
        <w:t>NM-GHAPDZB-26/01</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16A86">
        <w:rPr>
          <w:rFonts w:ascii="GHEA Grapalat" w:hAnsi="GHEA Grapalat"/>
          <w:i/>
        </w:rPr>
        <w:t>NM-GHAPDZB-26/01</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16A8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8753B3" w:rsidRDefault="00216A86" w:rsidP="00216A8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rPr>
              <w:t>&lt;&lt;Нор Кянки НУХ&gt;&gt; НО</w:t>
            </w:r>
            <w:r w:rsidRPr="004E1143">
              <w:rPr>
                <w:rFonts w:ascii="Sylfaen" w:hAnsi="Sylfaen"/>
              </w:rPr>
              <w:t>АК</w:t>
            </w:r>
          </w:p>
        </w:tc>
      </w:tr>
      <w:tr w:rsidR="00216A8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B138F3" w:rsidRDefault="00216A86" w:rsidP="00216A8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16A86"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EF111E" w:rsidRDefault="00216A86" w:rsidP="00216A8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56770F">
              <w:rPr>
                <w:lang w:val="hy-AM"/>
              </w:rPr>
              <w:t>04108528</w:t>
            </w:r>
          </w:p>
        </w:tc>
      </w:tr>
      <w:tr w:rsidR="00216A86"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B138F3" w:rsidRDefault="00216A86" w:rsidP="00216A8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16A86"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EF111E" w:rsidRDefault="00216A86" w:rsidP="00216A8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t>220129690362000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lastRenderedPageBreak/>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216A86">
        <w:rPr>
          <w:rFonts w:ascii="GHEA Grapalat" w:hAnsi="GHEA Grapalat"/>
          <w:i/>
        </w:rPr>
        <w:t>NM-GHAPDZB-26/01</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16A8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8753B3" w:rsidRDefault="00216A86" w:rsidP="00216A8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rPr>
              <w:t>&lt;&lt;Нор Кянки НУХ&gt;&gt; НО</w:t>
            </w:r>
            <w:r w:rsidRPr="004E1143">
              <w:rPr>
                <w:rFonts w:ascii="Sylfaen" w:hAnsi="Sylfaen"/>
              </w:rPr>
              <w:t>АК</w:t>
            </w:r>
          </w:p>
        </w:tc>
      </w:tr>
      <w:tr w:rsidR="00216A8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B138F3" w:rsidRDefault="00216A86" w:rsidP="00216A8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16A86"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EF111E" w:rsidRDefault="00216A86" w:rsidP="00216A8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56770F">
              <w:rPr>
                <w:lang w:val="hy-AM"/>
              </w:rPr>
              <w:t>04108528</w:t>
            </w:r>
          </w:p>
        </w:tc>
      </w:tr>
      <w:tr w:rsidR="00216A86"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B138F3" w:rsidRDefault="00216A86" w:rsidP="00216A8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16A86"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16A86" w:rsidRPr="00EF111E" w:rsidRDefault="00216A86" w:rsidP="00216A8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t>220129690362000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216A86">
        <w:rPr>
          <w:rFonts w:ascii="Sylfaen" w:hAnsi="Sylfaen"/>
          <w:sz w:val="24"/>
          <w:szCs w:val="24"/>
        </w:rPr>
        <w:t>NM-GHAPDzB-26/01</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216A86" w:rsidRDefault="00216A86" w:rsidP="00216A86">
            <w:pPr>
              <w:jc w:val="center"/>
            </w:pPr>
            <w:r>
              <w:rPr>
                <w:rFonts w:ascii="Sylfaen" w:hAnsi="Sylfaen"/>
              </w:rPr>
              <w:t>&lt;&lt;Нор Кянки НУХ&gt;&gt; НО</w:t>
            </w:r>
            <w:r w:rsidRPr="004E1143">
              <w:rPr>
                <w:rFonts w:ascii="Sylfaen" w:hAnsi="Sylfaen"/>
              </w:rPr>
              <w:t>АК</w:t>
            </w:r>
          </w:p>
          <w:p w:rsidR="00216A86" w:rsidRDefault="00216A86" w:rsidP="00216A86">
            <w:pPr>
              <w:jc w:val="center"/>
            </w:pPr>
            <w:r>
              <w:rPr>
                <w:rFonts w:ascii="Sylfaen" w:hAnsi="Sylfaen"/>
              </w:rPr>
              <w:t xml:space="preserve">Нор Кянк </w:t>
            </w:r>
            <w:r>
              <w:t>В. Мамикояна 12,</w:t>
            </w:r>
          </w:p>
          <w:p w:rsidR="00216A86" w:rsidRDefault="00216A86" w:rsidP="00216A86">
            <w:pPr>
              <w:jc w:val="center"/>
            </w:pPr>
            <w:r>
              <w:t>04108528</w:t>
            </w:r>
          </w:p>
          <w:p w:rsidR="00216A86" w:rsidRDefault="00216A86" w:rsidP="00216A86">
            <w:pPr>
              <w:jc w:val="center"/>
            </w:pPr>
            <w:r>
              <w:t xml:space="preserve"> «АКБА БАНК»</w:t>
            </w:r>
          </w:p>
          <w:p w:rsidR="00216A86" w:rsidRDefault="00216A86" w:rsidP="00216A86">
            <w:pPr>
              <w:jc w:val="center"/>
            </w:pPr>
            <w:r>
              <w:t>220129690362000</w:t>
            </w:r>
          </w:p>
          <w:p w:rsidR="00F77044" w:rsidRPr="002F3728" w:rsidRDefault="00216A86" w:rsidP="00216A86">
            <w:pPr>
              <w:widowControl w:val="0"/>
              <w:spacing w:after="160"/>
              <w:jc w:val="center"/>
            </w:pPr>
            <w:r>
              <w:t>Т. Андреасян</w:t>
            </w:r>
          </w:p>
          <w:p w:rsidR="00071D1C" w:rsidRPr="00216A86" w:rsidRDefault="00F83E0A" w:rsidP="00B46D58">
            <w:pPr>
              <w:widowControl w:val="0"/>
              <w:jc w:val="center"/>
              <w:rPr>
                <w:rFonts w:ascii="GHEA Grapalat" w:hAnsi="GHEA Grapalat"/>
              </w:rPr>
            </w:pPr>
            <w:r w:rsidRPr="00216A86">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418"/>
        <w:gridCol w:w="1134"/>
        <w:gridCol w:w="4819"/>
        <w:gridCol w:w="851"/>
        <w:gridCol w:w="567"/>
        <w:gridCol w:w="567"/>
        <w:gridCol w:w="992"/>
        <w:gridCol w:w="992"/>
        <w:gridCol w:w="709"/>
        <w:gridCol w:w="1417"/>
      </w:tblGrid>
      <w:tr w:rsidR="000808BC" w:rsidRPr="00F15BB7" w:rsidTr="00216A86">
        <w:tc>
          <w:tcPr>
            <w:tcW w:w="15309" w:type="dxa"/>
            <w:gridSpan w:val="12"/>
          </w:tcPr>
          <w:p w:rsidR="000808BC" w:rsidRPr="00F15BB7" w:rsidRDefault="000808BC" w:rsidP="000765A0">
            <w:pPr>
              <w:rPr>
                <w:rFonts w:ascii="GHEA Grapalat" w:hAnsi="GHEA Grapalat"/>
                <w:sz w:val="18"/>
                <w:szCs w:val="18"/>
              </w:rPr>
            </w:pPr>
            <w:r w:rsidRPr="00F15BB7">
              <w:rPr>
                <w:rFonts w:ascii="GHEA Grapalat" w:hAnsi="GHEA Grapalat"/>
                <w:noProof/>
                <w:sz w:val="18"/>
                <w:szCs w:val="18"/>
                <w:lang w:bidi="ar-SA"/>
              </w:rPr>
              <mc:AlternateContent>
                <mc:Choice Requires="wps">
                  <w:drawing>
                    <wp:anchor distT="0" distB="0" distL="114300" distR="114300" simplePos="0" relativeHeight="251659264" behindDoc="0" locked="0" layoutInCell="1" allowOverlap="1" wp14:anchorId="41A20B63" wp14:editId="009BB03B">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808BC" w:rsidRDefault="000808BC" w:rsidP="000808BC">
                                  <w:pPr>
                                    <w:contextualSpacing/>
                                  </w:pPr>
                                  <w:r>
                                    <w:rPr>
                                      <w:noProof/>
                                      <w:position w:val="-6"/>
                                      <w:lang w:bidi="ar-SA"/>
                                    </w:rPr>
                                    <w:drawing>
                                      <wp:inline distT="0" distB="0" distL="0" distR="0" wp14:anchorId="338E5608" wp14:editId="76872F2B">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41A20B63"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0808BC" w:rsidRDefault="000808BC" w:rsidP="000808BC">
                            <w:pPr>
                              <w:contextualSpacing/>
                            </w:pPr>
                            <w:r>
                              <w:rPr>
                                <w:noProof/>
                                <w:position w:val="-6"/>
                                <w:lang w:bidi="ar-SA"/>
                              </w:rPr>
                              <w:drawing>
                                <wp:inline distT="0" distB="0" distL="0" distR="0" wp14:anchorId="338E5608" wp14:editId="76872F2B">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4"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Продукт</w:t>
            </w:r>
          </w:p>
        </w:tc>
      </w:tr>
      <w:tr w:rsidR="000808BC" w:rsidRPr="00F15BB7" w:rsidTr="00216A86">
        <w:trPr>
          <w:trHeight w:val="219"/>
        </w:trPr>
        <w:tc>
          <w:tcPr>
            <w:tcW w:w="709"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номер части, указанной в приглашении</w:t>
            </w:r>
          </w:p>
        </w:tc>
        <w:tc>
          <w:tcPr>
            <w:tcW w:w="1134"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Код транзита плана закупок по классификации КПВ</w:t>
            </w:r>
          </w:p>
        </w:tc>
        <w:tc>
          <w:tcPr>
            <w:tcW w:w="1418"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имя</w:t>
            </w:r>
          </w:p>
        </w:tc>
        <w:tc>
          <w:tcPr>
            <w:tcW w:w="1134"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товарный знак, фирменное наименование, модель и наименование производителя **</w:t>
            </w:r>
          </w:p>
        </w:tc>
        <w:tc>
          <w:tcPr>
            <w:tcW w:w="4819"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технические характеристики</w:t>
            </w:r>
          </w:p>
        </w:tc>
        <w:tc>
          <w:tcPr>
            <w:tcW w:w="851"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единица измерения</w:t>
            </w:r>
          </w:p>
        </w:tc>
        <w:tc>
          <w:tcPr>
            <w:tcW w:w="567"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цена за единицу/драм</w:t>
            </w:r>
          </w:p>
        </w:tc>
        <w:tc>
          <w:tcPr>
            <w:tcW w:w="567"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общая цена/драм</w:t>
            </w:r>
          </w:p>
        </w:tc>
        <w:tc>
          <w:tcPr>
            <w:tcW w:w="992"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общее количество</w:t>
            </w:r>
          </w:p>
        </w:tc>
        <w:tc>
          <w:tcPr>
            <w:tcW w:w="3118" w:type="dxa"/>
            <w:gridSpan w:val="3"/>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поставлять</w:t>
            </w:r>
          </w:p>
        </w:tc>
      </w:tr>
      <w:tr w:rsidR="000808BC" w:rsidRPr="00F15BB7" w:rsidTr="00216A86">
        <w:trPr>
          <w:trHeight w:val="445"/>
        </w:trPr>
        <w:tc>
          <w:tcPr>
            <w:tcW w:w="709" w:type="dxa"/>
            <w:vMerge/>
            <w:vAlign w:val="center"/>
          </w:tcPr>
          <w:p w:rsidR="000808BC" w:rsidRPr="00F15BB7" w:rsidRDefault="000808BC" w:rsidP="000765A0">
            <w:pPr>
              <w:jc w:val="center"/>
              <w:rPr>
                <w:rFonts w:ascii="GHEA Grapalat" w:hAnsi="GHEA Grapalat"/>
                <w:sz w:val="18"/>
                <w:szCs w:val="18"/>
              </w:rPr>
            </w:pPr>
          </w:p>
        </w:tc>
        <w:tc>
          <w:tcPr>
            <w:tcW w:w="1134" w:type="dxa"/>
            <w:vMerge/>
            <w:vAlign w:val="center"/>
          </w:tcPr>
          <w:p w:rsidR="000808BC" w:rsidRPr="00F15BB7" w:rsidRDefault="000808BC" w:rsidP="000765A0">
            <w:pPr>
              <w:jc w:val="center"/>
              <w:rPr>
                <w:rFonts w:ascii="GHEA Grapalat" w:hAnsi="GHEA Grapalat"/>
                <w:sz w:val="18"/>
                <w:szCs w:val="18"/>
              </w:rPr>
            </w:pPr>
          </w:p>
        </w:tc>
        <w:tc>
          <w:tcPr>
            <w:tcW w:w="1418" w:type="dxa"/>
            <w:vMerge/>
            <w:vAlign w:val="center"/>
          </w:tcPr>
          <w:p w:rsidR="000808BC" w:rsidRPr="00F15BB7" w:rsidRDefault="000808BC" w:rsidP="000765A0">
            <w:pPr>
              <w:jc w:val="center"/>
              <w:rPr>
                <w:rFonts w:ascii="GHEA Grapalat" w:hAnsi="GHEA Grapalat"/>
                <w:sz w:val="18"/>
                <w:szCs w:val="18"/>
              </w:rPr>
            </w:pPr>
          </w:p>
        </w:tc>
        <w:tc>
          <w:tcPr>
            <w:tcW w:w="1134" w:type="dxa"/>
            <w:vMerge/>
            <w:vAlign w:val="center"/>
          </w:tcPr>
          <w:p w:rsidR="000808BC" w:rsidRPr="00F15BB7" w:rsidRDefault="000808BC" w:rsidP="000765A0">
            <w:pPr>
              <w:jc w:val="center"/>
              <w:rPr>
                <w:rFonts w:ascii="GHEA Grapalat" w:hAnsi="GHEA Grapalat"/>
                <w:sz w:val="18"/>
                <w:szCs w:val="18"/>
              </w:rPr>
            </w:pPr>
          </w:p>
        </w:tc>
        <w:tc>
          <w:tcPr>
            <w:tcW w:w="4819" w:type="dxa"/>
            <w:vMerge/>
            <w:vAlign w:val="center"/>
          </w:tcPr>
          <w:p w:rsidR="000808BC" w:rsidRPr="00F15BB7" w:rsidRDefault="000808BC" w:rsidP="000765A0">
            <w:pPr>
              <w:jc w:val="center"/>
              <w:rPr>
                <w:rFonts w:ascii="GHEA Grapalat" w:hAnsi="GHEA Grapalat"/>
                <w:sz w:val="18"/>
                <w:szCs w:val="18"/>
              </w:rPr>
            </w:pPr>
          </w:p>
        </w:tc>
        <w:tc>
          <w:tcPr>
            <w:tcW w:w="851" w:type="dxa"/>
            <w:vMerge/>
            <w:vAlign w:val="center"/>
          </w:tcPr>
          <w:p w:rsidR="000808BC" w:rsidRPr="00F15BB7" w:rsidRDefault="000808BC" w:rsidP="000765A0">
            <w:pPr>
              <w:jc w:val="center"/>
              <w:rPr>
                <w:rFonts w:ascii="GHEA Grapalat" w:hAnsi="GHEA Grapalat"/>
                <w:sz w:val="18"/>
                <w:szCs w:val="18"/>
              </w:rPr>
            </w:pPr>
          </w:p>
        </w:tc>
        <w:tc>
          <w:tcPr>
            <w:tcW w:w="567" w:type="dxa"/>
            <w:vMerge/>
            <w:vAlign w:val="center"/>
          </w:tcPr>
          <w:p w:rsidR="000808BC" w:rsidRPr="00F15BB7" w:rsidRDefault="000808BC" w:rsidP="000765A0">
            <w:pPr>
              <w:jc w:val="center"/>
              <w:rPr>
                <w:rFonts w:ascii="GHEA Grapalat" w:hAnsi="GHEA Grapalat"/>
                <w:sz w:val="18"/>
                <w:szCs w:val="18"/>
              </w:rPr>
            </w:pPr>
          </w:p>
        </w:tc>
        <w:tc>
          <w:tcPr>
            <w:tcW w:w="567" w:type="dxa"/>
            <w:vMerge/>
            <w:vAlign w:val="center"/>
          </w:tcPr>
          <w:p w:rsidR="000808BC" w:rsidRPr="00F15BB7" w:rsidRDefault="000808BC" w:rsidP="000765A0">
            <w:pPr>
              <w:jc w:val="center"/>
              <w:rPr>
                <w:rFonts w:ascii="GHEA Grapalat" w:hAnsi="GHEA Grapalat"/>
                <w:sz w:val="18"/>
                <w:szCs w:val="18"/>
              </w:rPr>
            </w:pPr>
          </w:p>
        </w:tc>
        <w:tc>
          <w:tcPr>
            <w:tcW w:w="992" w:type="dxa"/>
            <w:vMerge/>
            <w:vAlign w:val="center"/>
          </w:tcPr>
          <w:p w:rsidR="000808BC" w:rsidRPr="00F15BB7" w:rsidRDefault="000808BC" w:rsidP="000765A0">
            <w:pPr>
              <w:jc w:val="center"/>
              <w:rPr>
                <w:rFonts w:ascii="GHEA Grapalat" w:hAnsi="GHEA Grapalat"/>
                <w:sz w:val="18"/>
                <w:szCs w:val="18"/>
              </w:rPr>
            </w:pPr>
          </w:p>
        </w:tc>
        <w:tc>
          <w:tcPr>
            <w:tcW w:w="992"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адрес</w:t>
            </w:r>
          </w:p>
        </w:tc>
        <w:tc>
          <w:tcPr>
            <w:tcW w:w="709"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количество субъекта</w:t>
            </w:r>
          </w:p>
        </w:tc>
        <w:tc>
          <w:tcPr>
            <w:tcW w:w="1417"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Крайний срок***</w:t>
            </w:r>
          </w:p>
          <w:p w:rsidR="000808BC" w:rsidRPr="00F15BB7" w:rsidRDefault="000808BC" w:rsidP="000765A0">
            <w:pPr>
              <w:jc w:val="center"/>
              <w:rPr>
                <w:rFonts w:ascii="GHEA Grapalat" w:hAnsi="GHEA Grapalat"/>
                <w:sz w:val="18"/>
                <w:szCs w:val="18"/>
              </w:rPr>
            </w:pP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sz w:val="18"/>
                <w:szCs w:val="18"/>
              </w:rPr>
            </w:pPr>
            <w:r w:rsidRPr="00F15BB7">
              <w:rPr>
                <w:rFonts w:ascii="GHEA Grapalat" w:hAnsi="GHEA Grapalat"/>
                <w:color w:val="000000"/>
                <w:sz w:val="18"/>
                <w:szCs w:val="18"/>
              </w:rPr>
              <w:t>15531100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sz w:val="18"/>
                <w:szCs w:val="18"/>
              </w:rPr>
            </w:pPr>
            <w:r w:rsidRPr="00F15BB7">
              <w:rPr>
                <w:rFonts w:ascii="GHEA Grapalat" w:hAnsi="GHEA Grapalat" w:cs="Calibri"/>
                <w:color w:val="000000"/>
                <w:sz w:val="18"/>
                <w:szCs w:val="18"/>
              </w:rPr>
              <w:t>Масло</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rPr>
                <w:rFonts w:ascii="GHEA Grapalat" w:hAnsi="GHEA Grapalat"/>
                <w:sz w:val="18"/>
                <w:szCs w:val="18"/>
                <w:lang w:val="hy-AM"/>
              </w:rPr>
            </w:pPr>
            <w:r w:rsidRPr="00F15BB7">
              <w:rPr>
                <w:rFonts w:ascii="GHEA Grapalat" w:hAnsi="GHEA Grapalat" w:cs="Sylfaen"/>
                <w:color w:val="000000"/>
                <w:sz w:val="18"/>
                <w:szCs w:val="18"/>
                <w:lang w:val="hy-AM"/>
              </w:rPr>
              <w:t>Масляный крем «Зеландия» /упаковка:</w:t>
            </w:r>
            <w:r w:rsidRPr="00F15BB7">
              <w:rPr>
                <w:rFonts w:ascii="GHEA Grapalat" w:hAnsi="GHEA Grapalat" w:cs="Sylfaen"/>
                <w:b/>
                <w:color w:val="000000" w:themeColor="text1"/>
                <w:sz w:val="18"/>
                <w:szCs w:val="18"/>
                <w:lang w:val="hy-AM"/>
              </w:rPr>
              <w:t>до 25 кг</w:t>
            </w:r>
            <w:r w:rsidRPr="00F15BB7">
              <w:rPr>
                <w:rFonts w:ascii="GHEA Grapalat" w:hAnsi="GHEA Grapalat" w:cs="Sylfaen"/>
                <w:color w:val="000000" w:themeColor="text1"/>
                <w:sz w:val="18"/>
                <w:szCs w:val="18"/>
                <w:lang w:val="hy-AM"/>
              </w:rPr>
              <w:t xml:space="preserve"> </w:t>
            </w:r>
            <w:r w:rsidRPr="00F15BB7">
              <w:rPr>
                <w:rFonts w:ascii="GHEA Grapalat" w:hAnsi="GHEA Grapalat" w:cs="Sylfaen"/>
                <w:color w:val="000000"/>
                <w:sz w:val="18"/>
                <w:szCs w:val="18"/>
                <w:lang w:val="hy-AM"/>
              </w:rPr>
              <w:t xml:space="preserve">В картонных коробках, по заказу клиента; содержание жира: не менее 82,9%, высокого качества, свежее, влажность 15,7%, сухие обезжиренные компоненты 1,4%, энергетическая ценность 3090 кДж/100 г, в заводской упаковке, на которой указан вышеуказанный состав и срок годности. Остаточный срок годности на момент поставки составляет не менее 80%. Срок годности не менее 15 месяцев с даты производства. Общие обязательные условия для продукта соответствуют Постановлению Совета Евразийской экономической комиссии № 67 от 9 октября 2013 г. «О </w:t>
            </w:r>
            <w:r w:rsidRPr="00F15BB7">
              <w:rPr>
                <w:rFonts w:ascii="GHEA Grapalat" w:hAnsi="GHEA Grapalat" w:cs="Sylfaen"/>
                <w:color w:val="000000"/>
                <w:sz w:val="18"/>
                <w:szCs w:val="18"/>
                <w:lang w:val="hy-AM"/>
              </w:rPr>
              <w:lastRenderedPageBreak/>
              <w:t>безопасности молока и молочных продуктов» (ТС 033/2013). Безопасность, упаковка и маркировка соответствуют положениям «О безопасности пищевых продуктов» (ТС 021/2011), принятому решением Комиссии Таможенного Союза от 9 декабря 2011 г. № 880, «Продукты питания в части их маркировки» (ТС 022/2011), принятому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утвержденному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а также Закону Республики Армения «О безопасности пищевых продуктов». Маркировка: разборчивая. В случае поставки товара, техническая информация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sz w:val="18"/>
                <w:szCs w:val="18"/>
              </w:rPr>
            </w:pPr>
            <w:r w:rsidRPr="00F15BB7">
              <w:rPr>
                <w:rFonts w:ascii="GHEA Grapalat" w:hAnsi="GHEA Grapalat" w:cs="Sylfaen"/>
                <w:color w:val="000000"/>
                <w:sz w:val="18"/>
                <w:szCs w:val="18"/>
              </w:rPr>
              <w:lastRenderedPageBreak/>
              <w:t>кг</w:t>
            </w:r>
          </w:p>
        </w:tc>
        <w:tc>
          <w:tcPr>
            <w:tcW w:w="567" w:type="dxa"/>
          </w:tcPr>
          <w:p w:rsidR="003B04C4" w:rsidRPr="00F15BB7" w:rsidRDefault="003B04C4" w:rsidP="003B04C4">
            <w:pPr>
              <w:jc w:val="center"/>
              <w:rPr>
                <w:rFonts w:ascii="GHEA Grapalat" w:hAnsi="GHEA Grapalat"/>
                <w:sz w:val="18"/>
                <w:szCs w:val="18"/>
              </w:rPr>
            </w:pPr>
          </w:p>
        </w:tc>
        <w:tc>
          <w:tcPr>
            <w:tcW w:w="567" w:type="dxa"/>
          </w:tcPr>
          <w:p w:rsidR="003B04C4" w:rsidRPr="00F15BB7" w:rsidRDefault="003B04C4" w:rsidP="003B04C4">
            <w:pPr>
              <w:jc w:val="center"/>
              <w:rPr>
                <w:rFonts w:ascii="GHEA Grapalat" w:hAnsi="GHEA Grapalat"/>
                <w:sz w:val="18"/>
                <w:szCs w:val="1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70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FF0000"/>
                <w:sz w:val="18"/>
                <w:szCs w:val="18"/>
                <w:lang w:val="en-US"/>
              </w:rPr>
            </w:pPr>
            <w:r>
              <w:rPr>
                <w:rFonts w:ascii="GHEA Grapalat" w:hAnsi="GHEA Grapalat"/>
                <w:sz w:val="18"/>
                <w:szCs w:val="18"/>
                <w:lang w:val="en-US"/>
              </w:rPr>
              <w:t>70</w:t>
            </w:r>
          </w:p>
        </w:tc>
        <w:tc>
          <w:tcPr>
            <w:tcW w:w="1417" w:type="dxa"/>
          </w:tcPr>
          <w:p w:rsidR="003B04C4" w:rsidRPr="00EE4F14" w:rsidRDefault="003B04C4" w:rsidP="003B04C4">
            <w:pPr>
              <w:jc w:val="center"/>
              <w:rPr>
                <w:rFonts w:ascii="GHEA Grapalat" w:hAnsi="GHEA Grapalat"/>
                <w:sz w:val="18"/>
                <w:szCs w:val="18"/>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rPr>
            </w:pPr>
            <w:r w:rsidRPr="00F15BB7">
              <w:rPr>
                <w:rFonts w:ascii="GHEA Grapalat" w:hAnsi="GHEA Grapalat"/>
                <w:color w:val="000000"/>
                <w:sz w:val="18"/>
                <w:szCs w:val="18"/>
              </w:rPr>
              <w:t>15111120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Говядина</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говядина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бойня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источник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местный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мягкий: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охлажденный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жирный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хороший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развитый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мышцами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хранится</w:t>
            </w:r>
            <w:r w:rsidRPr="00F15BB7">
              <w:rPr>
                <w:rFonts w:ascii="GHEA Grapalat" w:hAnsi="GHEA Grapalat"/>
                <w:color w:val="000000"/>
                <w:sz w:val="18"/>
                <w:szCs w:val="18"/>
                <w:lang w:val="hy-AM"/>
              </w:rPr>
              <w:t>0</w:t>
            </w:r>
            <w:r w:rsidRPr="00F15BB7">
              <w:rPr>
                <w:rFonts w:ascii="GHEA Grapalat" w:hAnsi="GHEA Grapalat" w:cs="Sylfaen"/>
                <w:color w:val="000000"/>
                <w:sz w:val="18"/>
                <w:szCs w:val="18"/>
                <w:lang w:val="hy-AM"/>
              </w:rPr>
              <w:t>ой</w:t>
            </w:r>
            <w:r w:rsidRPr="00F15BB7">
              <w:rPr>
                <w:rFonts w:ascii="GHEA Grapalat" w:hAnsi="GHEA Grapalat"/>
                <w:color w:val="000000"/>
                <w:sz w:val="18"/>
                <w:szCs w:val="18"/>
                <w:lang w:val="hy-AM"/>
              </w:rPr>
              <w:t>С -</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w:t>
            </w:r>
            <w:r w:rsidRPr="00F15BB7">
              <w:rPr>
                <w:rFonts w:ascii="GHEA Grapalat" w:hAnsi="GHEA Grapalat"/>
                <w:color w:val="000000"/>
                <w:sz w:val="18"/>
                <w:szCs w:val="18"/>
                <w:lang w:val="hy-AM"/>
              </w:rPr>
              <w:t>4</w:t>
            </w:r>
            <w:r w:rsidRPr="00F15BB7">
              <w:rPr>
                <w:rFonts w:ascii="GHEA Grapalat" w:hAnsi="GHEA Grapalat" w:cs="Sylfaen"/>
                <w:color w:val="000000"/>
                <w:sz w:val="18"/>
                <w:szCs w:val="18"/>
                <w:lang w:val="hy-AM"/>
              </w:rPr>
              <w:t>ой</w:t>
            </w:r>
            <w:r w:rsidRPr="00F15BB7">
              <w:rPr>
                <w:rFonts w:ascii="GHEA Grapalat" w:hAnsi="GHEA Grapalat"/>
                <w:color w:val="000000"/>
                <w:sz w:val="18"/>
                <w:szCs w:val="18"/>
                <w:lang w:val="hy-AM"/>
              </w:rPr>
              <w:t>С</w:t>
            </w:r>
            <w:r w:rsidRPr="00F15BB7">
              <w:rPr>
                <w:rFonts w:ascii="GHEA Grapalat" w:hAnsi="GHEA Grapalat" w:cs="Sylfaen"/>
                <w:color w:val="000000"/>
                <w:sz w:val="18"/>
                <w:szCs w:val="18"/>
                <w:lang w:val="hy-AM"/>
              </w:rPr>
              <w:t>температура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 данных обстоятельствах</w:t>
            </w:r>
            <w:r w:rsidRPr="00F15BB7">
              <w:rPr>
                <w:rFonts w:ascii="GHEA Grapalat" w:hAnsi="GHEA Grapalat"/>
                <w:color w:val="000000"/>
                <w:sz w:val="18"/>
                <w:szCs w:val="18"/>
                <w:lang w:val="hy-AM"/>
              </w:rPr>
              <w:t>` 6</w:t>
            </w:r>
            <w:r w:rsidRPr="00F15BB7">
              <w:rPr>
                <w:rFonts w:ascii="GHEA Grapalat" w:hAnsi="GHEA Grapalat" w:cs="Sylfaen"/>
                <w:color w:val="000000"/>
                <w:sz w:val="18"/>
                <w:szCs w:val="18"/>
                <w:lang w:val="hy-AM"/>
              </w:rPr>
              <w:t>час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бык</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ериндж</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поверхность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 следует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быть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влажный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соотношение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соответственно</w:t>
            </w:r>
            <w:r w:rsidRPr="00F15BB7">
              <w:rPr>
                <w:rFonts w:ascii="GHEA Grapalat" w:hAnsi="GHEA Grapalat"/>
                <w:color w:val="000000"/>
                <w:sz w:val="18"/>
                <w:szCs w:val="18"/>
                <w:lang w:val="hy-AM"/>
              </w:rPr>
              <w:t>0 %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100%,</w:t>
            </w:r>
            <w:r w:rsidRPr="00F15BB7">
              <w:rPr>
                <w:rFonts w:ascii="GHEA Grapalat" w:hAnsi="GHEA Grapalat" w:cs="Sylfaen"/>
                <w:color w:val="000000"/>
                <w:sz w:val="18"/>
                <w:szCs w:val="18"/>
                <w:lang w:val="hy-AM"/>
              </w:rPr>
              <w:t>упакованный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тканью</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 предвзятостью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марлей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коробках</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полиэтилен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упаковкой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 xml:space="preserve">779-55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70%: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68</w:t>
            </w:r>
            <w:r w:rsidRPr="00F15BB7">
              <w:rPr>
                <w:rFonts w:ascii="GHEA Grapalat" w:hAnsi="GHEA Grapalat" w:cs="Sylfaen"/>
                <w:color w:val="000000"/>
                <w:sz w:val="18"/>
                <w:szCs w:val="18"/>
                <w:lang w:val="hy-AM"/>
              </w:rPr>
              <w:t xml:space="preserve">по </w:t>
            </w:r>
            <w:r w:rsidRPr="00F15BB7">
              <w:rPr>
                <w:rFonts w:ascii="GHEA Grapalat" w:hAnsi="GHEA Grapalat" w:cs="Sylfaen"/>
                <w:color w:val="000000"/>
                <w:sz w:val="18"/>
                <w:szCs w:val="18"/>
                <w:lang w:val="hy-AM"/>
              </w:rPr>
              <w:lastRenderedPageBreak/>
              <w:t>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034/2013)</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поставки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может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заморозить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auto" w:fill="auto"/>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200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200</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lang w:val="hy-AM"/>
              </w:rPr>
            </w:pPr>
            <w:r w:rsidRPr="00F15BB7">
              <w:rPr>
                <w:rFonts w:ascii="GHEA Grapalat" w:hAnsi="GHEA Grapalat"/>
                <w:color w:val="000000"/>
                <w:sz w:val="18"/>
                <w:szCs w:val="18"/>
              </w:rPr>
              <w:t>15112160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Куриная грудка</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Курица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грудное мясо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- 31962-2013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Чистый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анемичный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сторона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запахов</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мягкий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герметичный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упаковано: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намеревался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контейнером,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изолированный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пропорции</w:t>
            </w:r>
            <w:r w:rsidRPr="00F15BB7">
              <w:rPr>
                <w:rFonts w:ascii="GHEA Grapalat" w:hAnsi="GHEA Grapalat"/>
                <w:color w:val="000000"/>
                <w:sz w:val="18"/>
                <w:szCs w:val="18"/>
                <w:lang w:val="hy-AM"/>
              </w:rPr>
              <w:t>,</w:t>
            </w:r>
            <w:r w:rsidRPr="00F15BB7">
              <w:rPr>
                <w:rFonts w:ascii="GHEA Grapalat" w:hAnsi="GHEA Grapalat"/>
                <w:b/>
                <w:color w:val="000000" w:themeColor="text1"/>
                <w:sz w:val="18"/>
                <w:szCs w:val="18"/>
                <w:lang w:val="hy-AM"/>
              </w:rPr>
              <w:t>900</w:t>
            </w:r>
            <w:r w:rsidRPr="00F15BB7">
              <w:rPr>
                <w:rFonts w:ascii="GHEA Grapalat" w:hAnsi="GHEA Grapalat" w:cs="Sylfaen"/>
                <w:b/>
                <w:color w:val="000000" w:themeColor="text1"/>
                <w:sz w:val="18"/>
                <w:szCs w:val="18"/>
                <w:lang w:val="hy-AM"/>
              </w:rPr>
              <w:t>за грамм</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до</w:t>
            </w:r>
            <w:r w:rsidRPr="00F15BB7">
              <w:rPr>
                <w:rFonts w:ascii="GHEA Grapalat" w:hAnsi="GHEA Grapalat"/>
                <w:b/>
                <w:color w:val="000000" w:themeColor="text1"/>
                <w:sz w:val="18"/>
                <w:szCs w:val="18"/>
                <w:lang w:val="hy-AM"/>
              </w:rPr>
              <w:t>1.1</w:t>
            </w:r>
            <w:r w:rsidRPr="00F15BB7">
              <w:rPr>
                <w:rFonts w:ascii="GHEA Grapalat" w:hAnsi="GHEA Grapalat" w:cs="Sylfaen"/>
                <w:b/>
                <w:color w:val="000000" w:themeColor="text1"/>
                <w:sz w:val="18"/>
                <w:szCs w:val="18"/>
                <w:lang w:val="hy-AM"/>
              </w:rPr>
              <w:t>кг:</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без</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водный</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масса</w:t>
            </w:r>
            <w:r w:rsidRPr="00F15BB7">
              <w:rPr>
                <w:rFonts w:ascii="GHEA Grapalat" w:hAnsi="GHEA Grapalat"/>
                <w:color w:val="000000" w:themeColor="text1"/>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034/2013)</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 xml:space="preserve">в </w:t>
            </w:r>
            <w:r w:rsidRPr="00F15BB7">
              <w:rPr>
                <w:rFonts w:ascii="GHEA Grapalat" w:hAnsi="GHEA Grapalat" w:cs="Sylfaen"/>
                <w:color w:val="000000"/>
                <w:sz w:val="18"/>
                <w:szCs w:val="18"/>
                <w:lang w:val="hy-AM"/>
              </w:rPr>
              <w:lastRenderedPageBreak/>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 получения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может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заморозить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446</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446</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lang w:val="hy-AM"/>
              </w:rPr>
            </w:pPr>
            <w:r w:rsidRPr="00F15BB7">
              <w:rPr>
                <w:rFonts w:ascii="GHEA Grapalat" w:hAnsi="GHEA Grapalat"/>
                <w:color w:val="000000"/>
                <w:sz w:val="18"/>
                <w:szCs w:val="18"/>
              </w:rPr>
              <w:t>15541200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Сыр — это невкусно.</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jc w:val="center"/>
              <w:rPr>
                <w:rFonts w:ascii="GHEA Grapalat" w:hAnsi="GHEA Grapalat" w:cs="Sylfaen"/>
                <w:color w:val="000000"/>
                <w:sz w:val="18"/>
                <w:szCs w:val="18"/>
                <w:lang w:val="hy-AM"/>
              </w:rPr>
            </w:pPr>
            <w:r w:rsidRPr="00F15BB7">
              <w:rPr>
                <w:rFonts w:ascii="GHEA Grapalat" w:hAnsi="GHEA Grapalat" w:cs="Sylfaen"/>
                <w:b/>
                <w:color w:val="FF0000"/>
                <w:sz w:val="18"/>
                <w:szCs w:val="18"/>
                <w:lang w:val="hy-AM"/>
              </w:rPr>
              <w:t>Чанах</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2-6</w:t>
            </w:r>
            <w:r w:rsidRPr="00F15BB7">
              <w:rPr>
                <w:rFonts w:ascii="GHEA Grapalat" w:hAnsi="GHEA Grapalat" w:cs="Sylfaen"/>
                <w:b/>
                <w:color w:val="FF0000"/>
                <w:sz w:val="18"/>
                <w:szCs w:val="18"/>
                <w:lang w:val="hy-AM"/>
              </w:rPr>
              <w:t>кг</w:t>
            </w:r>
            <w:r w:rsidRPr="00F15BB7">
              <w:rPr>
                <w:rFonts w:ascii="GHEA Grapalat" w:hAnsi="GHEA Grapalat"/>
                <w:b/>
                <w:color w:val="FF0000"/>
                <w:sz w:val="18"/>
                <w:szCs w:val="18"/>
                <w:lang w:val="hy-AM"/>
              </w:rPr>
              <w:t>/;</w:t>
            </w:r>
            <w:r w:rsidRPr="00F15BB7">
              <w:rPr>
                <w:rFonts w:ascii="GHEA Grapalat" w:hAnsi="GHEA Grapalat"/>
                <w:color w:val="FF0000"/>
                <w:sz w:val="18"/>
                <w:szCs w:val="18"/>
                <w:lang w:val="hy-AM"/>
              </w:rPr>
              <w:t xml:space="preserve"> </w:t>
            </w:r>
            <w:r w:rsidRPr="00F15BB7">
              <w:rPr>
                <w:rFonts w:ascii="GHEA Grapalat" w:hAnsi="GHEA Grapalat" w:cs="Sylfaen"/>
                <w:color w:val="000000"/>
                <w:sz w:val="18"/>
                <w:szCs w:val="18"/>
                <w:lang w:val="hy-AM"/>
              </w:rPr>
              <w:t>Белый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соленая вода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сыр</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36-40%</w:t>
            </w:r>
            <w:r w:rsidRPr="00F15BB7">
              <w:rPr>
                <w:rFonts w:ascii="GHEA Grapalat" w:hAnsi="GHEA Grapalat" w:cs="Sylfaen"/>
                <w:color w:val="000000"/>
                <w:sz w:val="18"/>
                <w:szCs w:val="18"/>
                <w:lang w:val="hy-AM"/>
              </w:rPr>
              <w:t>с жиром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фабрика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упаковке.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АСТ</w:t>
            </w:r>
            <w:r w:rsidRPr="00F15BB7">
              <w:rPr>
                <w:rFonts w:ascii="GHEA Grapalat" w:hAnsi="GHEA Grapalat"/>
                <w:color w:val="000000"/>
                <w:sz w:val="18"/>
                <w:szCs w:val="18"/>
                <w:lang w:val="hy-AM"/>
              </w:rPr>
              <w:t>377-2016</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7616-85</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идентификация: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021/2011),</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гарантированный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80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80</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rPr>
            </w:pPr>
            <w:r w:rsidRPr="00F15BB7">
              <w:rPr>
                <w:rFonts w:ascii="GHEA Grapalat" w:hAnsi="GHEA Grapalat"/>
                <w:color w:val="000000"/>
                <w:sz w:val="18"/>
                <w:szCs w:val="18"/>
              </w:rPr>
              <w:t>15511100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Молоко</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Пастеризованное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3,2 %</w:t>
            </w:r>
            <w:r w:rsidRPr="00F15BB7">
              <w:rPr>
                <w:rFonts w:ascii="GHEA Grapalat" w:hAnsi="GHEA Grapalat" w:cs="Sylfaen"/>
                <w:color w:val="000000"/>
                <w:sz w:val="18"/>
                <w:szCs w:val="18"/>
                <w:lang w:val="hy-AM"/>
              </w:rPr>
              <w:t>с жиром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16-210T-</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пригодность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 xml:space="preserve">90%: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b/>
                <w:color w:val="FF0000"/>
                <w:sz w:val="18"/>
                <w:szCs w:val="18"/>
                <w:lang w:val="hy-AM"/>
              </w:rPr>
              <w:t>и</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картон</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 или стеклянный контейнер с пластиковым контейнером для еды</w:t>
            </w:r>
            <w:r w:rsidRPr="00F15BB7">
              <w:rPr>
                <w:rFonts w:ascii="GHEA Grapalat" w:hAnsi="GHEA Grapalat"/>
                <w:b/>
                <w:color w:val="FF0000"/>
                <w:sz w:val="18"/>
                <w:szCs w:val="18"/>
                <w:lang w:val="hy-AM"/>
              </w:rPr>
              <w:t>, 0,5-1</w:t>
            </w:r>
            <w:r w:rsidRPr="00F15BB7">
              <w:rPr>
                <w:rFonts w:ascii="GHEA Grapalat" w:hAnsi="GHEA Grapalat" w:cs="Sylfaen"/>
                <w:b/>
                <w:color w:val="FF0000"/>
                <w:sz w:val="18"/>
                <w:szCs w:val="18"/>
                <w:lang w:val="hy-AM"/>
              </w:rPr>
              <w:t>литр</w:t>
            </w:r>
            <w:r w:rsidRPr="00F15BB7">
              <w:rPr>
                <w:rFonts w:ascii="GHEA Grapalat" w:hAnsi="GHEA Grapalat"/>
                <w:color w:val="FF0000"/>
                <w:sz w:val="18"/>
                <w:szCs w:val="18"/>
                <w:lang w:val="hy-AM"/>
              </w:rPr>
              <w:t xml:space="preserve"> </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контейнер</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13277-79</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 меньшей мере</w:t>
            </w:r>
            <w:r w:rsidRPr="00F15BB7">
              <w:rPr>
                <w:rFonts w:ascii="GHEA Grapalat" w:hAnsi="GHEA Grapalat"/>
                <w:color w:val="000000"/>
                <w:sz w:val="18"/>
                <w:szCs w:val="18"/>
                <w:lang w:val="hy-AM"/>
              </w:rPr>
              <w:t>50</w:t>
            </w:r>
            <w:r w:rsidRPr="00F15BB7">
              <w:rPr>
                <w:rFonts w:ascii="GHEA Grapalat" w:hAnsi="GHEA Grapalat" w:cs="Sylfaen"/>
                <w:color w:val="000000"/>
                <w:sz w:val="18"/>
                <w:szCs w:val="18"/>
                <w:lang w:val="hy-AM"/>
              </w:rPr>
              <w:t>минута</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600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600</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rPr>
            </w:pPr>
            <w:r w:rsidRPr="00F15BB7">
              <w:rPr>
                <w:rFonts w:ascii="GHEA Grapalat" w:hAnsi="GHEA Grapalat"/>
                <w:color w:val="000000"/>
                <w:sz w:val="18"/>
                <w:szCs w:val="18"/>
              </w:rPr>
              <w:t>15551600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Йогурт</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jc w:val="center"/>
              <w:rPr>
                <w:rFonts w:ascii="GHEA Grapalat" w:hAnsi="GHEA Grapalat" w:cs="Sylfaen"/>
                <w:color w:val="000000"/>
                <w:sz w:val="18"/>
                <w:szCs w:val="18"/>
                <w:lang w:val="hy-AM"/>
              </w:rPr>
            </w:pPr>
            <w:r w:rsidRPr="00F15BB7">
              <w:rPr>
                <w:rFonts w:ascii="GHEA Grapalat" w:hAnsi="GHEA Grapalat"/>
                <w:sz w:val="18"/>
                <w:szCs w:val="18"/>
                <w:lang w:val="hy-AM"/>
              </w:rPr>
              <w:t>Из свежего коровьего молока, содержание жира не менее 3%.</w:t>
            </w:r>
            <w:r w:rsidRPr="00F15BB7">
              <w:rPr>
                <w:rFonts w:ascii="GHEA Grapalat" w:hAnsi="GHEA Grapalat" w:cs="Sylfaen"/>
                <w:color w:val="000000"/>
                <w:sz w:val="18"/>
                <w:szCs w:val="18"/>
                <w:lang w:val="hy-AM"/>
              </w:rPr>
              <w:t>Йогурт: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АСТ</w:t>
            </w:r>
            <w:r w:rsidRPr="00F15BB7">
              <w:rPr>
                <w:rFonts w:ascii="GHEA Grapalat" w:hAnsi="GHEA Grapalat"/>
                <w:color w:val="000000"/>
                <w:sz w:val="18"/>
                <w:szCs w:val="18"/>
                <w:lang w:val="hy-AM"/>
              </w:rPr>
              <w:t>120-2005</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данные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стандартный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индикаторы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свежий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готовый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свежий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полученный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плотный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соус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чистый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молочная кислота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вкус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запахом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сторона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вкус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запах</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цвет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молочно-белый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кремового цвета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даже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весь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оптом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массивный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3,2%-</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(90-140)°Т,</w:t>
            </w:r>
            <w:r w:rsidRPr="00F15BB7">
              <w:rPr>
                <w:rFonts w:ascii="GHEA Grapalat" w:hAnsi="GHEA Grapalat" w:cs="Sylfaen"/>
                <w:color w:val="000000"/>
                <w:sz w:val="18"/>
                <w:szCs w:val="18"/>
                <w:lang w:val="hy-AM"/>
              </w:rPr>
              <w:t>сухой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материалы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массивный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 8,1%-</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плотность: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смесь</w:t>
            </w:r>
            <w:r w:rsidRPr="00F15BB7">
              <w:rPr>
                <w:rFonts w:ascii="GHEA Grapalat" w:hAnsi="GHEA Grapalat"/>
                <w:color w:val="000000"/>
                <w:sz w:val="18"/>
                <w:szCs w:val="18"/>
                <w:lang w:val="hy-AM"/>
              </w:rPr>
              <w:t>/200С</w:t>
            </w:r>
            <w:r w:rsidRPr="00F15BB7">
              <w:rPr>
                <w:rFonts w:ascii="GHEA Grapalat" w:hAnsi="GHEA Grapalat" w:cs="Sylfaen"/>
                <w:color w:val="000000"/>
                <w:sz w:val="18"/>
                <w:szCs w:val="18"/>
                <w:lang w:val="hy-AM"/>
              </w:rPr>
              <w:t>при данных обстоятельствах</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1028</w:t>
            </w:r>
            <w:r w:rsidRPr="00F15BB7">
              <w:rPr>
                <w:rFonts w:ascii="GHEA Grapalat" w:hAnsi="GHEA Grapalat" w:cs="Sylfaen"/>
                <w:color w:val="000000"/>
                <w:sz w:val="18"/>
                <w:szCs w:val="18"/>
                <w:lang w:val="hy-AM"/>
              </w:rPr>
              <w:t>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см</w:t>
            </w:r>
            <w:r w:rsidRPr="00F15BB7">
              <w:rPr>
                <w:rFonts w:ascii="GHEA Grapalat" w:hAnsi="GHEA Grapalat"/>
                <w:color w:val="000000"/>
                <w:sz w:val="18"/>
                <w:szCs w:val="18"/>
                <w:lang w:val="hy-AM"/>
              </w:rPr>
              <w:t>3,</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завод 920 г-</w:t>
            </w:r>
            <w:r w:rsidRPr="00F15BB7">
              <w:rPr>
                <w:rFonts w:ascii="GHEA Grapalat" w:hAnsi="GHEA Grapalat"/>
                <w:b/>
                <w:color w:val="FF0000"/>
                <w:sz w:val="18"/>
                <w:szCs w:val="18"/>
                <w:lang w:val="hy-AM"/>
              </w:rPr>
              <w:t>1000</w:t>
            </w:r>
            <w:r w:rsidRPr="00F15BB7">
              <w:rPr>
                <w:rFonts w:ascii="GHEA Grapalat" w:hAnsi="GHEA Grapalat" w:cs="Sylfaen"/>
                <w:b/>
                <w:color w:val="FF0000"/>
                <w:sz w:val="18"/>
                <w:szCs w:val="18"/>
                <w:lang w:val="hy-AM"/>
              </w:rPr>
              <w:t>с</w:t>
            </w:r>
            <w:r w:rsidRPr="00F15BB7">
              <w:rPr>
                <w:rFonts w:ascii="GHEA Grapalat" w:hAnsi="GHEA Grapalat"/>
                <w:b/>
                <w:color w:val="FF0000"/>
                <w:sz w:val="18"/>
                <w:szCs w:val="18"/>
                <w:lang w:val="hy-AM"/>
              </w:rPr>
              <w:t>, /</w:t>
            </w:r>
            <w:r w:rsidRPr="00F15BB7">
              <w:rPr>
                <w:rFonts w:ascii="GHEA Grapalat" w:hAnsi="GHEA Grapalat" w:cs="Sylfaen"/>
                <w:b/>
                <w:color w:val="FF0000"/>
                <w:sz w:val="18"/>
                <w:szCs w:val="18"/>
                <w:lang w:val="hy-AM"/>
              </w:rPr>
              <w:t>без</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масса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герметичный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закрыто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крышкой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производство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того дня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10</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Примечание: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900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w:t>
            </w:r>
            <w:r>
              <w:rPr>
                <w:rFonts w:ascii="Arial" w:hAnsi="Arial" w:cs="Arial"/>
                <w:sz w:val="20"/>
                <w:lang w:val="hy-AM"/>
              </w:rPr>
              <w:lastRenderedPageBreak/>
              <w:t xml:space="preserve">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lastRenderedPageBreak/>
              <w:t>900</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 xml:space="preserve">После вступления контракта в силу, вплоть до последнего </w:t>
            </w:r>
            <w:r w:rsidRPr="00EE4F14">
              <w:rPr>
                <w:rFonts w:ascii="GHEA Grapalat" w:hAnsi="GHEA Grapalat" w:cs="Sylfaen"/>
                <w:sz w:val="18"/>
                <w:szCs w:val="18"/>
                <w:lang w:val="hy-AM"/>
              </w:rPr>
              <w:lastRenderedPageBreak/>
              <w:t>рабочего дня декабря 2026 года включительно, в детском саду.</w:t>
            </w:r>
          </w:p>
        </w:tc>
      </w:tr>
      <w:tr w:rsidR="003B04C4" w:rsidRPr="00F15BB7" w:rsidTr="00705F0C">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rPr>
            </w:pPr>
            <w:r w:rsidRPr="00F15BB7">
              <w:rPr>
                <w:rFonts w:ascii="GHEA Grapalat" w:hAnsi="GHEA Grapalat"/>
                <w:color w:val="000000"/>
                <w:sz w:val="18"/>
                <w:szCs w:val="18"/>
              </w:rPr>
              <w:t>15512000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Сметана</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содержание жира</w:t>
            </w:r>
            <w:r w:rsidRPr="00F15BB7">
              <w:rPr>
                <w:rFonts w:ascii="GHEA Grapalat" w:hAnsi="GHEA Grapalat"/>
                <w:color w:val="000000"/>
                <w:sz w:val="18"/>
                <w:szCs w:val="18"/>
                <w:lang w:val="hy-AM"/>
              </w:rPr>
              <w:t>` 18 %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olor w:val="FF0000"/>
                <w:sz w:val="18"/>
                <w:szCs w:val="18"/>
                <w:lang w:val="hy-AM"/>
              </w:rPr>
              <w:t xml:space="preserve"> </w:t>
            </w:r>
            <w:r w:rsidRPr="00F15BB7">
              <w:rPr>
                <w:rFonts w:ascii="GHEA Grapalat" w:hAnsi="GHEA Grapalat" w:cs="Sylfaen"/>
                <w:color w:val="FF0000"/>
                <w:sz w:val="18"/>
                <w:szCs w:val="18"/>
                <w:lang w:val="hy-AM"/>
              </w:rPr>
              <w:t>высокий</w:t>
            </w:r>
            <w:r w:rsidRPr="00F15BB7">
              <w:rPr>
                <w:rFonts w:ascii="GHEA Grapalat" w:hAnsi="GHEA Grapalat"/>
                <w:color w:val="FF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65-100 0T</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фабрика:</w:t>
            </w:r>
            <w:r w:rsidRPr="00F15BB7">
              <w:rPr>
                <w:rFonts w:ascii="GHEA Grapalat" w:hAnsi="GHEA Grapalat"/>
                <w:b/>
                <w:color w:val="FF0000"/>
                <w:sz w:val="18"/>
                <w:szCs w:val="18"/>
                <w:lang w:val="hy-AM"/>
              </w:rPr>
              <w:t xml:space="preserve">  400-1</w:t>
            </w:r>
            <w:r w:rsidRPr="00F15BB7">
              <w:rPr>
                <w:rFonts w:ascii="GHEA Grapalat" w:hAnsi="GHEA Grapalat" w:cs="Sylfaen"/>
                <w:b/>
                <w:color w:val="FF0000"/>
                <w:sz w:val="18"/>
                <w:szCs w:val="18"/>
                <w:lang w:val="hy-AM"/>
              </w:rPr>
              <w:t>000 г</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герметичный</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закрыто</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без</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масса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производство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того дня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7</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31452-2012</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30</w:t>
            </w:r>
          </w:p>
        </w:tc>
        <w:tc>
          <w:tcPr>
            <w:tcW w:w="992" w:type="dxa"/>
            <w:shd w:val="clear" w:color="auto" w:fill="auto"/>
          </w:tcPr>
          <w:p w:rsidR="003B04C4" w:rsidRDefault="003B04C4" w:rsidP="003B04C4">
            <w:pPr>
              <w:rPr>
                <w:rFonts w:ascii="Arial" w:hAnsi="Arial" w:cs="Arial"/>
                <w:sz w:val="20"/>
                <w:lang w:val="hy-AM"/>
              </w:rPr>
            </w:pPr>
            <w:r>
              <w:rPr>
                <w:rFonts w:ascii="Arial" w:hAnsi="Arial" w:cs="Arial"/>
                <w:sz w:val="20"/>
                <w:lang w:val="hy-AM"/>
              </w:rPr>
              <w:t xml:space="preserve">Б. Новая жизнь В. Мамикоян 12   </w:t>
            </w:r>
          </w:p>
          <w:p w:rsidR="003B04C4" w:rsidRPr="00C04642" w:rsidRDefault="003B04C4" w:rsidP="003B04C4">
            <w:pPr>
              <w:rPr>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30</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r w:rsidR="003B04C4" w:rsidRPr="00F15BB7" w:rsidTr="00216A86">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04C4" w:rsidRPr="00F15BB7" w:rsidRDefault="003B04C4" w:rsidP="003B04C4">
            <w:pPr>
              <w:jc w:val="center"/>
              <w:rPr>
                <w:rFonts w:ascii="GHEA Grapalat" w:hAnsi="GHEA Grapalat"/>
                <w:color w:val="000000"/>
                <w:sz w:val="18"/>
                <w:szCs w:val="18"/>
              </w:rPr>
            </w:pPr>
            <w:r w:rsidRPr="00F15BB7">
              <w:rPr>
                <w:rFonts w:ascii="GHEA Grapalat" w:hAnsi="GHEA Grapalat"/>
                <w:color w:val="000000"/>
                <w:sz w:val="18"/>
                <w:szCs w:val="18"/>
              </w:rPr>
              <w:t>15542100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3B04C4" w:rsidRPr="00F15BB7" w:rsidRDefault="003B04C4" w:rsidP="003B04C4">
            <w:pPr>
              <w:jc w:val="center"/>
              <w:rPr>
                <w:rFonts w:ascii="GHEA Grapalat" w:hAnsi="GHEA Grapalat" w:cs="Sylfaen"/>
                <w:color w:val="000000"/>
                <w:sz w:val="18"/>
                <w:szCs w:val="18"/>
              </w:rPr>
            </w:pPr>
            <w:r w:rsidRPr="00F15BB7">
              <w:rPr>
                <w:rFonts w:ascii="GHEA Grapalat" w:hAnsi="GHEA Grapalat" w:cs="Calibri"/>
                <w:color w:val="000000"/>
                <w:sz w:val="18"/>
                <w:szCs w:val="18"/>
              </w:rPr>
              <w:t>Творог</w:t>
            </w:r>
          </w:p>
        </w:tc>
        <w:tc>
          <w:tcPr>
            <w:tcW w:w="1134" w:type="dxa"/>
          </w:tcPr>
          <w:p w:rsidR="003B04C4" w:rsidRPr="00F15BB7" w:rsidRDefault="003B04C4" w:rsidP="003B04C4">
            <w:pPr>
              <w:jc w:val="center"/>
              <w:rPr>
                <w:rFonts w:ascii="GHEA Grapalat" w:hAnsi="GHEA Grapalat"/>
                <w:sz w:val="18"/>
                <w:szCs w:val="18"/>
              </w:rPr>
            </w:pPr>
          </w:p>
        </w:tc>
        <w:tc>
          <w:tcPr>
            <w:tcW w:w="4819" w:type="dxa"/>
          </w:tcPr>
          <w:p w:rsidR="003B04C4" w:rsidRPr="00F15BB7" w:rsidRDefault="003B04C4" w:rsidP="003B04C4">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Творог</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содержание</w:t>
            </w:r>
            <w:r w:rsidRPr="00F15BB7">
              <w:rPr>
                <w:rFonts w:ascii="GHEA Grapalat" w:hAnsi="GHEA Grapalat"/>
                <w:color w:val="000000"/>
                <w:sz w:val="18"/>
                <w:szCs w:val="18"/>
                <w:lang w:val="hy-AM"/>
              </w:rPr>
              <w:t xml:space="preserve">  9%</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210-240</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Т,</w:t>
            </w:r>
            <w:r w:rsidRPr="00F15BB7">
              <w:rPr>
                <w:rFonts w:ascii="GHEA Grapalat" w:hAnsi="GHEA Grapalat" w:cs="Sylfaen"/>
                <w:b/>
                <w:color w:val="000000" w:themeColor="text1"/>
                <w:sz w:val="18"/>
                <w:szCs w:val="18"/>
                <w:lang w:val="hy-AM"/>
              </w:rPr>
              <w:t>упаковка</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фабрика</w:t>
            </w:r>
            <w:r w:rsidRPr="00F15BB7">
              <w:rPr>
                <w:rFonts w:ascii="GHEA Grapalat" w:hAnsi="GHEA Grapalat"/>
                <w:b/>
                <w:color w:val="000000" w:themeColor="text1"/>
                <w:sz w:val="18"/>
                <w:szCs w:val="18"/>
                <w:lang w:val="hy-AM"/>
              </w:rPr>
              <w:t>,</w:t>
            </w:r>
            <w:r w:rsidRPr="00F15BB7">
              <w:rPr>
                <w:rFonts w:ascii="GHEA Grapalat" w:hAnsi="GHEA Grapalat" w:cs="Sylfaen"/>
                <w:b/>
                <w:color w:val="000000" w:themeColor="text1"/>
                <w:sz w:val="18"/>
                <w:szCs w:val="18"/>
                <w:lang w:val="hy-AM"/>
              </w:rPr>
              <w:t>От 180 г до 400 г</w:t>
            </w:r>
            <w:r w:rsidRPr="00F15BB7">
              <w:rPr>
                <w:rFonts w:ascii="GHEA Grapalat" w:hAnsi="GHEA Grapalat"/>
                <w:color w:val="000000" w:themeColor="text1"/>
                <w:sz w:val="18"/>
                <w:szCs w:val="18"/>
                <w:lang w:val="hy-AM"/>
              </w:rPr>
              <w:t>г или 1000 г,</w:t>
            </w:r>
            <w:r w:rsidRPr="00F15BB7">
              <w:rPr>
                <w:rFonts w:ascii="GHEA Grapalat" w:hAnsi="GHEA Grapalat" w:cs="Sylfaen"/>
                <w:b/>
                <w:color w:val="000000" w:themeColor="text1"/>
                <w:sz w:val="18"/>
                <w:szCs w:val="18"/>
                <w:lang w:val="hy-AM"/>
              </w:rPr>
              <w:t>герметичный</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упакованный</w:t>
            </w:r>
            <w:r w:rsidRPr="00F15BB7">
              <w:rPr>
                <w:rFonts w:ascii="GHEA Grapalat" w:hAnsi="GHEA Grapalat"/>
                <w:color w:val="000000" w:themeColor="text1"/>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31453-2013</w:t>
            </w:r>
            <w:r w:rsidRPr="00F15BB7">
              <w:rPr>
                <w:rFonts w:ascii="GHEA Grapalat" w:hAnsi="GHEA Grapalat" w:cs="Tahoma"/>
                <w:color w:val="000000"/>
                <w:sz w:val="18"/>
                <w:szCs w:val="18"/>
                <w:lang w:val="hy-AM"/>
              </w:rPr>
              <w:t>Возможности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 xml:space="preserve">90%: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B04C4" w:rsidRPr="00F15BB7" w:rsidRDefault="003B04C4" w:rsidP="003B04C4">
            <w:pPr>
              <w:jc w:val="center"/>
              <w:rPr>
                <w:rFonts w:ascii="GHEA Grapalat" w:hAnsi="GHEA Grapalat" w:cs="Sylfaen"/>
                <w:color w:val="000000"/>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567" w:type="dxa"/>
          </w:tcPr>
          <w:p w:rsidR="003B04C4" w:rsidRPr="00F15BB7" w:rsidRDefault="003B04C4" w:rsidP="003B04C4">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3B04C4" w:rsidRDefault="003B04C4" w:rsidP="003B04C4">
            <w:pPr>
              <w:jc w:val="center"/>
              <w:rPr>
                <w:rFonts w:ascii="Calibri" w:hAnsi="Calibri"/>
                <w:color w:val="000000"/>
                <w:sz w:val="20"/>
                <w:szCs w:val="20"/>
              </w:rPr>
            </w:pPr>
            <w:r>
              <w:rPr>
                <w:rFonts w:ascii="Calibri" w:hAnsi="Calibri"/>
                <w:color w:val="000000"/>
                <w:sz w:val="20"/>
                <w:szCs w:val="20"/>
              </w:rPr>
              <w:t>78</w:t>
            </w:r>
          </w:p>
        </w:tc>
        <w:tc>
          <w:tcPr>
            <w:tcW w:w="992" w:type="dxa"/>
          </w:tcPr>
          <w:p w:rsidR="003B04C4" w:rsidRPr="00F15BB7" w:rsidRDefault="003B04C4" w:rsidP="003B04C4">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3B04C4" w:rsidRPr="00F15BB7" w:rsidRDefault="003B04C4" w:rsidP="003B04C4">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04C4" w:rsidRPr="00216A86" w:rsidRDefault="003B04C4" w:rsidP="003B04C4">
            <w:pPr>
              <w:jc w:val="center"/>
              <w:rPr>
                <w:rFonts w:ascii="GHEA Grapalat" w:hAnsi="GHEA Grapalat"/>
                <w:color w:val="000000"/>
                <w:sz w:val="18"/>
                <w:szCs w:val="18"/>
                <w:lang w:val="en-US"/>
              </w:rPr>
            </w:pPr>
            <w:r>
              <w:rPr>
                <w:rFonts w:ascii="GHEA Grapalat" w:hAnsi="GHEA Grapalat"/>
                <w:sz w:val="18"/>
                <w:szCs w:val="18"/>
                <w:lang w:val="en-US"/>
              </w:rPr>
              <w:t>78</w:t>
            </w:r>
          </w:p>
        </w:tc>
        <w:tc>
          <w:tcPr>
            <w:tcW w:w="1417" w:type="dxa"/>
          </w:tcPr>
          <w:p w:rsidR="003B04C4" w:rsidRPr="00EE4F14" w:rsidRDefault="003B04C4" w:rsidP="003B04C4">
            <w:pPr>
              <w:jc w:val="center"/>
              <w:rPr>
                <w:rFonts w:ascii="GHEA Grapalat" w:hAnsi="GHEA Grapalat" w:cs="Sylfaen"/>
                <w:sz w:val="18"/>
                <w:szCs w:val="18"/>
                <w:lang w:val="hy-AM"/>
              </w:rPr>
            </w:pPr>
            <w:r w:rsidRPr="00EE4F14">
              <w:rPr>
                <w:rFonts w:ascii="GHEA Grapalat" w:hAnsi="GHEA Grapalat" w:cs="Sylfaen"/>
                <w:sz w:val="18"/>
                <w:szCs w:val="18"/>
                <w:lang w:val="hy-AM"/>
              </w:rPr>
              <w:t>После вступления контракта в силу, вплоть до последнего рабочего дня декабря 2026 года включительно, в детском саду.</w:t>
            </w:r>
          </w:p>
        </w:tc>
      </w:tr>
    </w:tbl>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216A86" w:rsidRDefault="00216A86" w:rsidP="00216A86">
            <w:pPr>
              <w:jc w:val="center"/>
            </w:pPr>
            <w:r>
              <w:rPr>
                <w:rFonts w:ascii="Sylfaen" w:hAnsi="Sylfaen"/>
              </w:rPr>
              <w:t>&lt;&lt;Нор Кянки НУХ&gt;&gt; НО</w:t>
            </w:r>
            <w:r w:rsidRPr="004E1143">
              <w:rPr>
                <w:rFonts w:ascii="Sylfaen" w:hAnsi="Sylfaen"/>
              </w:rPr>
              <w:t>АК</w:t>
            </w:r>
          </w:p>
          <w:p w:rsidR="00216A86" w:rsidRDefault="00216A86" w:rsidP="00216A86">
            <w:pPr>
              <w:jc w:val="center"/>
            </w:pPr>
            <w:r>
              <w:rPr>
                <w:rFonts w:ascii="Sylfaen" w:hAnsi="Sylfaen"/>
              </w:rPr>
              <w:t xml:space="preserve">Нор Кянк </w:t>
            </w:r>
            <w:r>
              <w:t>В. Мамикояна 12,</w:t>
            </w:r>
          </w:p>
          <w:p w:rsidR="00216A86" w:rsidRDefault="00216A86" w:rsidP="00216A86">
            <w:pPr>
              <w:jc w:val="center"/>
            </w:pPr>
            <w:r>
              <w:t>04108528</w:t>
            </w:r>
          </w:p>
          <w:p w:rsidR="00216A86" w:rsidRDefault="00216A86" w:rsidP="00216A86">
            <w:pPr>
              <w:jc w:val="center"/>
            </w:pPr>
            <w:r>
              <w:t xml:space="preserve"> «АКБА БАНК»</w:t>
            </w:r>
          </w:p>
          <w:p w:rsidR="00216A86" w:rsidRDefault="00216A86" w:rsidP="00216A86">
            <w:pPr>
              <w:jc w:val="center"/>
            </w:pPr>
            <w:r>
              <w:t>220129690362000</w:t>
            </w:r>
          </w:p>
          <w:p w:rsidR="00F77044" w:rsidRPr="002F3728" w:rsidRDefault="00F77044" w:rsidP="00216A86">
            <w:pPr>
              <w:widowControl w:val="0"/>
              <w:spacing w:after="160"/>
              <w:jc w:val="center"/>
            </w:pPr>
            <w:r w:rsidRPr="002F3728">
              <w:t>AVC 04111684</w:t>
            </w:r>
          </w:p>
          <w:p w:rsidR="00F77044" w:rsidRPr="00B138F3" w:rsidRDefault="00216A86" w:rsidP="00B46D58">
            <w:pPr>
              <w:widowControl w:val="0"/>
              <w:jc w:val="center"/>
              <w:rPr>
                <w:rFonts w:ascii="GHEA Grapalat" w:hAnsi="GHEA Grapalat" w:cs="Sylfaen"/>
                <w:b/>
                <w:bCs/>
              </w:rPr>
            </w:pPr>
            <w:r>
              <w:t>Т. Андреасян</w:t>
            </w:r>
          </w:p>
          <w:p w:rsidR="00071D1C" w:rsidRPr="00216A86" w:rsidRDefault="00AB4EAB" w:rsidP="00B46D58">
            <w:pPr>
              <w:widowControl w:val="0"/>
              <w:jc w:val="center"/>
              <w:rPr>
                <w:rFonts w:ascii="GHEA Grapalat" w:hAnsi="GHEA Grapalat"/>
              </w:rPr>
            </w:pPr>
            <w:r w:rsidRPr="00216A86">
              <w:rPr>
                <w:rFonts w:ascii="GHEA Grapalat" w:hAnsi="GHEA Grapalat"/>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532"/>
        <w:gridCol w:w="1916"/>
        <w:gridCol w:w="1007"/>
        <w:gridCol w:w="1006"/>
        <w:gridCol w:w="718"/>
        <w:gridCol w:w="861"/>
        <w:gridCol w:w="545"/>
        <w:gridCol w:w="606"/>
        <w:gridCol w:w="718"/>
        <w:gridCol w:w="854"/>
        <w:gridCol w:w="868"/>
        <w:gridCol w:w="861"/>
        <w:gridCol w:w="1007"/>
        <w:gridCol w:w="861"/>
        <w:gridCol w:w="821"/>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A167F">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1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2A167F">
        <w:trPr>
          <w:trHeight w:val="594"/>
          <w:jc w:val="center"/>
        </w:trPr>
        <w:tc>
          <w:tcPr>
            <w:tcW w:w="1724" w:type="dxa"/>
          </w:tcPr>
          <w:p w:rsidR="00071D1C" w:rsidRPr="00D25086" w:rsidRDefault="00071D1C" w:rsidP="00D25086">
            <w:pPr>
              <w:widowControl w:val="0"/>
              <w:ind w:left="360"/>
              <w:jc w:val="center"/>
              <w:rPr>
                <w:rFonts w:ascii="GHEA Grapalat" w:hAnsi="GHEA Grapalat"/>
                <w:sz w:val="16"/>
                <w:szCs w:val="16"/>
              </w:rPr>
            </w:pPr>
          </w:p>
        </w:tc>
        <w:tc>
          <w:tcPr>
            <w:tcW w:w="1532" w:type="dxa"/>
          </w:tcPr>
          <w:p w:rsidR="00071D1C" w:rsidRPr="00B138F3" w:rsidRDefault="00071D1C" w:rsidP="00B46D58">
            <w:pPr>
              <w:widowControl w:val="0"/>
              <w:jc w:val="center"/>
              <w:rPr>
                <w:rFonts w:ascii="GHEA Grapalat" w:hAnsi="GHEA Grapalat"/>
                <w:sz w:val="16"/>
                <w:szCs w:val="16"/>
              </w:rPr>
            </w:pPr>
          </w:p>
        </w:tc>
        <w:tc>
          <w:tcPr>
            <w:tcW w:w="1916"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25086" w:rsidRPr="00B138F3" w:rsidTr="002A167F">
        <w:trPr>
          <w:trHeight w:val="59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sz w:val="20"/>
                <w:szCs w:val="20"/>
              </w:rPr>
            </w:pPr>
            <w:r w:rsidRPr="00602AF2">
              <w:rPr>
                <w:rFonts w:ascii="GHEA Grapalat" w:hAnsi="GHEA Grapalat"/>
                <w:color w:val="000000"/>
                <w:sz w:val="20"/>
                <w:szCs w:val="20"/>
              </w:rPr>
              <w:t>15531100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sz w:val="20"/>
                <w:szCs w:val="20"/>
              </w:rPr>
            </w:pPr>
            <w:r w:rsidRPr="00602AF2">
              <w:rPr>
                <w:rFonts w:ascii="GHEA Grapalat" w:hAnsi="GHEA Grapalat" w:cs="Calibri"/>
                <w:color w:val="000000"/>
                <w:sz w:val="20"/>
                <w:szCs w:val="20"/>
              </w:rPr>
              <w:t>Масло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15111120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Говядина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lang w:val="hy-AM"/>
              </w:rPr>
            </w:pPr>
            <w:r w:rsidRPr="00602AF2">
              <w:rPr>
                <w:rFonts w:ascii="GHEA Grapalat" w:hAnsi="GHEA Grapalat"/>
                <w:color w:val="000000"/>
                <w:sz w:val="20"/>
                <w:szCs w:val="20"/>
              </w:rPr>
              <w:t>15112160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Куриная грудка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lang w:val="hy-AM"/>
              </w:rPr>
            </w:pPr>
            <w:r w:rsidRPr="00602AF2">
              <w:rPr>
                <w:rFonts w:ascii="GHEA Grapalat" w:hAnsi="GHEA Grapalat"/>
                <w:color w:val="000000"/>
                <w:sz w:val="20"/>
                <w:szCs w:val="20"/>
              </w:rPr>
              <w:t>15541200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Сыр — это невкусно.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15511100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Молоко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15551600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Йогурт</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15512000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Сметана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15542100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Творог</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216A86" w:rsidRDefault="00216A86" w:rsidP="00216A86">
            <w:pPr>
              <w:jc w:val="center"/>
            </w:pPr>
            <w:r>
              <w:rPr>
                <w:rFonts w:ascii="Sylfaen" w:hAnsi="Sylfaen"/>
              </w:rPr>
              <w:t>&lt;&lt;Нор Кянки НУХ&gt;&gt; НО</w:t>
            </w:r>
            <w:r w:rsidRPr="004E1143">
              <w:rPr>
                <w:rFonts w:ascii="Sylfaen" w:hAnsi="Sylfaen"/>
              </w:rPr>
              <w:t>АК</w:t>
            </w:r>
          </w:p>
          <w:p w:rsidR="00216A86" w:rsidRDefault="00216A86" w:rsidP="00216A86">
            <w:pPr>
              <w:jc w:val="center"/>
            </w:pPr>
            <w:r>
              <w:rPr>
                <w:rFonts w:ascii="Sylfaen" w:hAnsi="Sylfaen"/>
              </w:rPr>
              <w:t xml:space="preserve">Нор Кянк </w:t>
            </w:r>
            <w:r>
              <w:t>В. Мамикояна 12,</w:t>
            </w:r>
          </w:p>
          <w:p w:rsidR="00216A86" w:rsidRDefault="00216A86" w:rsidP="00216A86">
            <w:pPr>
              <w:jc w:val="center"/>
            </w:pPr>
            <w:r>
              <w:t>04108528</w:t>
            </w:r>
          </w:p>
          <w:p w:rsidR="00216A86" w:rsidRDefault="00216A86" w:rsidP="00216A86">
            <w:pPr>
              <w:jc w:val="center"/>
            </w:pPr>
            <w:r>
              <w:t xml:space="preserve"> «АКБА БАНК»</w:t>
            </w:r>
          </w:p>
          <w:p w:rsidR="00216A86" w:rsidRDefault="00216A86" w:rsidP="00216A86">
            <w:pPr>
              <w:jc w:val="center"/>
            </w:pPr>
            <w:r>
              <w:t>220129690362000</w:t>
            </w:r>
          </w:p>
          <w:p w:rsidR="00216A86" w:rsidRPr="002F3728" w:rsidRDefault="00216A86" w:rsidP="00216A86">
            <w:pPr>
              <w:widowControl w:val="0"/>
              <w:spacing w:after="160"/>
              <w:jc w:val="center"/>
            </w:pPr>
            <w:r w:rsidRPr="002F3728">
              <w:t>AVC 04111684</w:t>
            </w:r>
          </w:p>
          <w:p w:rsidR="00216A86" w:rsidRPr="00B138F3" w:rsidRDefault="00216A86" w:rsidP="00216A86">
            <w:pPr>
              <w:widowControl w:val="0"/>
              <w:jc w:val="center"/>
              <w:rPr>
                <w:rFonts w:ascii="GHEA Grapalat" w:hAnsi="GHEA Grapalat" w:cs="Sylfaen"/>
                <w:b/>
                <w:bCs/>
              </w:rPr>
            </w:pPr>
            <w:r>
              <w:t>Т. Андреасян</w:t>
            </w:r>
          </w:p>
          <w:p w:rsidR="00F77044" w:rsidRPr="00B138F3" w:rsidRDefault="00F77044" w:rsidP="00B46D58">
            <w:pPr>
              <w:widowControl w:val="0"/>
              <w:spacing w:after="160"/>
              <w:jc w:val="center"/>
              <w:rPr>
                <w:rFonts w:ascii="GHEA Grapalat" w:hAnsi="GHEA Grapalat" w:cs="Sylfaen"/>
                <w:b/>
                <w:bCs/>
              </w:rPr>
            </w:pPr>
          </w:p>
          <w:p w:rsidR="00071D1C" w:rsidRPr="00216A86" w:rsidRDefault="00AB4EAB" w:rsidP="00B46D58">
            <w:pPr>
              <w:widowControl w:val="0"/>
              <w:jc w:val="center"/>
              <w:rPr>
                <w:rFonts w:ascii="GHEA Grapalat" w:hAnsi="GHEA Grapalat"/>
              </w:rPr>
            </w:pPr>
            <w:r w:rsidRPr="00216A86">
              <w:rPr>
                <w:rFonts w:ascii="GHEA Grapalat" w:hAnsi="GHEA Grapalat"/>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DDA" w:rsidRDefault="00F65DDA">
      <w:r>
        <w:separator/>
      </w:r>
    </w:p>
  </w:endnote>
  <w:endnote w:type="continuationSeparator" w:id="0">
    <w:p w:rsidR="00F65DDA" w:rsidRDefault="00F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34804">
          <w:rPr>
            <w:rFonts w:ascii="GHEA Grapalat" w:hAnsi="GHEA Grapalat"/>
            <w:noProof/>
            <w:sz w:val="24"/>
            <w:szCs w:val="24"/>
          </w:rPr>
          <w:t>27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DDA" w:rsidRDefault="00F65DDA">
      <w:r>
        <w:separator/>
      </w:r>
    </w:p>
  </w:footnote>
  <w:footnote w:type="continuationSeparator" w:id="0">
    <w:p w:rsidR="00F65DDA" w:rsidRDefault="00F65DDA">
      <w:r>
        <w:continuationSeparator/>
      </w:r>
    </w:p>
  </w:footnote>
  <w:footnote w:id="1">
    <w:p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216A86" w:rsidRPr="008842CE" w:rsidRDefault="00216A86" w:rsidP="00216A86">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af2"/>
        <w:rPr>
          <w:rFonts w:asciiTheme="minorHAnsi" w:hAnsiTheme="minorHAnsi"/>
        </w:rPr>
      </w:pPr>
    </w:p>
  </w:footnote>
  <w:footnote w:id="7">
    <w:p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af2"/>
        <w:rPr>
          <w:lang w:val="af-ZA"/>
        </w:rPr>
      </w:pPr>
    </w:p>
  </w:footnote>
  <w:footnote w:id="9">
    <w:p w:rsidR="006D2CDF" w:rsidRDefault="006D2CDF" w:rsidP="00636142">
      <w:pPr>
        <w:pStyle w:val="af2"/>
        <w:jc w:val="both"/>
        <w:rPr>
          <w:rFonts w:ascii="GHEA Grapalat" w:hAnsi="GHEA Grapalat"/>
          <w:i/>
          <w:lang w:val="hy-AM"/>
        </w:rPr>
      </w:pPr>
    </w:p>
    <w:p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af2"/>
        <w:jc w:val="both"/>
        <w:rPr>
          <w:rFonts w:ascii="GHEA Grapalat" w:hAnsi="GHEA Grapalat"/>
          <w:i/>
        </w:rPr>
      </w:pPr>
    </w:p>
  </w:footnote>
  <w:footnote w:id="10">
    <w:p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af2"/>
        <w:rPr>
          <w:rFonts w:ascii="Sylfaen" w:hAnsi="Sylfaen"/>
          <w:sz w:val="18"/>
          <w:szCs w:val="18"/>
        </w:rPr>
      </w:pPr>
    </w:p>
  </w:footnote>
  <w:footnote w:id="12">
    <w:p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af2"/>
        <w:rPr>
          <w:lang w:val="es-ES"/>
        </w:rPr>
      </w:pPr>
    </w:p>
  </w:footnote>
  <w:footnote w:id="16">
    <w:p w:rsidR="006D2CDF" w:rsidRPr="008842CE" w:rsidRDefault="006D2CDF" w:rsidP="003D2FE2">
      <w:pPr>
        <w:pStyle w:val="af2"/>
        <w:jc w:val="both"/>
      </w:pPr>
    </w:p>
  </w:footnote>
  <w:footnote w:id="17">
    <w:p w:rsidR="006D2CDF" w:rsidRPr="008842CE" w:rsidRDefault="006D2CDF" w:rsidP="000A214C">
      <w:pPr>
        <w:pStyle w:val="af2"/>
        <w:jc w:val="both"/>
      </w:pPr>
    </w:p>
  </w:footnote>
  <w:footnote w:id="18">
    <w:p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af2"/>
        <w:widowControl w:val="0"/>
        <w:jc w:val="both"/>
        <w:rPr>
          <w:lang w:val="hy-AM"/>
        </w:rPr>
      </w:pPr>
    </w:p>
  </w:footnote>
  <w:footnote w:id="20">
    <w:p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af2"/>
        <w:widowControl w:val="0"/>
        <w:jc w:val="both"/>
        <w:rPr>
          <w:rFonts w:ascii="GHEA Grapalat" w:hAnsi="GHEA Grapalat"/>
          <w:i/>
        </w:rPr>
      </w:pPr>
    </w:p>
    <w:p w:rsidR="006D2CDF" w:rsidRDefault="006D2CDF" w:rsidP="005E52ED">
      <w:pPr>
        <w:pStyle w:val="af2"/>
        <w:widowControl w:val="0"/>
        <w:jc w:val="both"/>
        <w:rPr>
          <w:rFonts w:ascii="GHEA Grapalat" w:hAnsi="GHEA Grapalat"/>
          <w:i/>
        </w:rPr>
      </w:pPr>
    </w:p>
    <w:p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af2"/>
        <w:rPr>
          <w:lang w:val="hy-AM"/>
        </w:rPr>
      </w:pPr>
    </w:p>
  </w:footnote>
  <w:footnote w:id="21">
    <w:p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af2"/>
        <w:rPr>
          <w:lang w:val="hy-AM"/>
        </w:rPr>
      </w:pPr>
    </w:p>
  </w:footnote>
  <w:footnote w:id="22">
    <w:p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af2"/>
        <w:rPr>
          <w:lang w:val="hy-AM"/>
        </w:rPr>
      </w:pPr>
    </w:p>
  </w:footnote>
  <w:footnote w:id="23">
    <w:p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af2"/>
        <w:rPr>
          <w:lang w:val="hy-AM"/>
        </w:rPr>
      </w:pPr>
    </w:p>
  </w:footnote>
  <w:footnote w:id="24">
    <w:p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af2"/>
        <w:rPr>
          <w:lang w:val="hy-AM"/>
        </w:rPr>
      </w:pPr>
    </w:p>
  </w:footnote>
  <w:footnote w:id="26">
    <w:p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2"/>
  </w:num>
  <w:num w:numId="5">
    <w:abstractNumId w:val="0"/>
  </w:num>
  <w:num w:numId="6">
    <w:abstractNumId w:val="4"/>
  </w:num>
  <w:num w:numId="7">
    <w:abstractNumId w:val="13"/>
  </w:num>
  <w:num w:numId="8">
    <w:abstractNumId w:val="11"/>
  </w:num>
  <w:num w:numId="9">
    <w:abstractNumId w:val="12"/>
  </w:num>
  <w:num w:numId="10">
    <w:abstractNumId w:val="7"/>
  </w:num>
  <w:num w:numId="11">
    <w:abstractNumId w:val="1"/>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6A86"/>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4C4"/>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4D2A"/>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0DF4"/>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04"/>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69C0"/>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1C7"/>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1E"/>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4F14"/>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DDA"/>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semiHidden/>
    <w:unhideWhenUsed/>
    <w:rsid w:val="00E97182"/>
    <w:rPr>
      <w:rFonts w:ascii="Consolas" w:hAnsi="Consolas" w:cs="Consolas"/>
      <w:sz w:val="20"/>
      <w:szCs w:val="20"/>
    </w:rPr>
  </w:style>
  <w:style w:type="character" w:customStyle="1" w:styleId="HTML0">
    <w:name w:val="Стандартный HTML Знак"/>
    <w:basedOn w:val="a0"/>
    <w:link w:val="HTML"/>
    <w:uiPriority w:val="99"/>
    <w:semiHidden/>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hyperlink" Target="https://www.onlinedoctranslator.com/ru/?utm_source=onlinedoctranslator&amp;utm_medium=docx&amp;utm_campaign=attrib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48105-F097-4FFE-A6BF-9C00F3F8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23147</Words>
  <Characters>131941</Characters>
  <Application>Microsoft Office Word</Application>
  <DocSecurity>0</DocSecurity>
  <Lines>1099</Lines>
  <Paragraphs>309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24</cp:revision>
  <cp:lastPrinted>2018-02-16T07:12:00Z</cp:lastPrinted>
  <dcterms:created xsi:type="dcterms:W3CDTF">2025-12-08T13:18:00Z</dcterms:created>
  <dcterms:modified xsi:type="dcterms:W3CDTF">2025-12-11T06:43:00Z</dcterms:modified>
</cp:coreProperties>
</file>